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420F620B" w:rsidR="003E4CCB" w:rsidRPr="00347388" w:rsidRDefault="003E4CCB" w:rsidP="003E4CCB">
      <w:pPr>
        <w:spacing w:line="360" w:lineRule="auto"/>
        <w:rPr>
          <w:rFonts w:cs="Arial"/>
          <w:sz w:val="20"/>
          <w:lang w:eastAsia="cs-CZ"/>
        </w:rPr>
      </w:pPr>
      <w:r w:rsidRPr="00347388">
        <w:rPr>
          <w:rFonts w:cs="Arial"/>
          <w:sz w:val="20"/>
          <w:lang w:eastAsia="cs-CZ"/>
        </w:rPr>
        <w:t>Dátum:</w:t>
      </w:r>
      <w:del w:id="0" w:author="Miruška Hrabčáková" w:date="2019-02-11T15:31:00Z">
        <w:r w:rsidR="00B25992" w:rsidDel="00D96E41">
          <w:rPr>
            <w:rFonts w:cs="Arial"/>
            <w:sz w:val="20"/>
            <w:lang w:eastAsia="cs-CZ"/>
          </w:rPr>
          <w:delText>3</w:delText>
        </w:r>
        <w:r w:rsidR="005D3D44" w:rsidDel="00D96E41">
          <w:rPr>
            <w:rFonts w:cs="Arial"/>
            <w:sz w:val="20"/>
            <w:lang w:eastAsia="cs-CZ"/>
          </w:rPr>
          <w:delText>1</w:delText>
        </w:r>
      </w:del>
      <w:ins w:id="1" w:author="Miruška Hrabčáková" w:date="2019-02-20T08:23:00Z">
        <w:r w:rsidR="00BB07BF">
          <w:rPr>
            <w:rFonts w:cs="Arial"/>
            <w:sz w:val="20"/>
            <w:lang w:eastAsia="cs-CZ"/>
          </w:rPr>
          <w:t>20</w:t>
        </w:r>
      </w:ins>
      <w:r w:rsidRPr="00E25071">
        <w:rPr>
          <w:rFonts w:cs="Arial"/>
          <w:sz w:val="20"/>
          <w:lang w:eastAsia="cs-CZ"/>
        </w:rPr>
        <w:t xml:space="preserve">. </w:t>
      </w:r>
      <w:r w:rsidR="000D6CD4">
        <w:rPr>
          <w:rFonts w:cs="Arial"/>
          <w:sz w:val="20"/>
          <w:lang w:eastAsia="cs-CZ"/>
        </w:rPr>
        <w:t>0</w:t>
      </w:r>
      <w:ins w:id="2" w:author="Miruška Hrabčáková" w:date="2019-02-13T13:13:00Z">
        <w:r w:rsidR="00954BE3">
          <w:rPr>
            <w:rFonts w:cs="Arial"/>
            <w:sz w:val="20"/>
            <w:lang w:eastAsia="cs-CZ"/>
          </w:rPr>
          <w:t>2</w:t>
        </w:r>
      </w:ins>
      <w:del w:id="3" w:author="Miruška Hrabčáková" w:date="2019-02-13T13:13:00Z">
        <w:r w:rsidR="00F14DC9" w:rsidDel="00954BE3">
          <w:rPr>
            <w:rFonts w:cs="Arial"/>
            <w:sz w:val="20"/>
            <w:lang w:eastAsia="cs-CZ"/>
          </w:rPr>
          <w:delText>1</w:delText>
        </w:r>
      </w:del>
      <w:r w:rsidRPr="00E25071">
        <w:rPr>
          <w:rFonts w:cs="Arial"/>
          <w:sz w:val="20"/>
          <w:lang w:eastAsia="cs-CZ"/>
        </w:rPr>
        <w:t>. 201</w:t>
      </w:r>
      <w:r w:rsidR="000D6CD4">
        <w:rPr>
          <w:rFonts w:cs="Arial"/>
          <w:sz w:val="20"/>
          <w:lang w:eastAsia="cs-CZ"/>
        </w:rPr>
        <w:t>9</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79CBADA0" w:rsidR="003E4CCB" w:rsidRDefault="003E4CCB" w:rsidP="003E4CCB">
      <w:pPr>
        <w:spacing w:line="360" w:lineRule="auto"/>
        <w:rPr>
          <w:rFonts w:cs="Arial"/>
          <w:sz w:val="20"/>
          <w:lang w:eastAsia="cs-CZ"/>
        </w:rPr>
      </w:pPr>
      <w:r w:rsidRPr="00347388">
        <w:rPr>
          <w:rFonts w:cs="Arial"/>
          <w:sz w:val="20"/>
          <w:lang w:eastAsia="cs-CZ"/>
        </w:rPr>
        <w:t>Dátum:</w:t>
      </w:r>
      <w:del w:id="4" w:author="Miruška Hrabčáková" w:date="2019-02-13T13:13:00Z">
        <w:r w:rsidR="00B25992" w:rsidDel="00954BE3">
          <w:rPr>
            <w:rFonts w:cs="Arial"/>
            <w:sz w:val="20"/>
            <w:lang w:eastAsia="cs-CZ"/>
          </w:rPr>
          <w:delText>3</w:delText>
        </w:r>
        <w:r w:rsidR="005D3D44" w:rsidDel="00954BE3">
          <w:rPr>
            <w:rFonts w:cs="Arial"/>
            <w:sz w:val="20"/>
            <w:lang w:eastAsia="cs-CZ"/>
          </w:rPr>
          <w:delText>1</w:delText>
        </w:r>
      </w:del>
      <w:ins w:id="5" w:author="Miruška Hrabčáková" w:date="2019-02-20T08:23:00Z">
        <w:r w:rsidR="00BB07BF">
          <w:rPr>
            <w:rFonts w:cs="Arial"/>
            <w:sz w:val="20"/>
            <w:lang w:eastAsia="cs-CZ"/>
          </w:rPr>
          <w:t>20</w:t>
        </w:r>
      </w:ins>
      <w:r w:rsidRPr="00E25071">
        <w:rPr>
          <w:rFonts w:cs="Arial"/>
          <w:sz w:val="20"/>
          <w:lang w:eastAsia="cs-CZ"/>
        </w:rPr>
        <w:t>. </w:t>
      </w:r>
      <w:r w:rsidR="000D6CD4">
        <w:rPr>
          <w:rFonts w:cs="Arial"/>
          <w:sz w:val="20"/>
          <w:lang w:eastAsia="cs-CZ"/>
        </w:rPr>
        <w:t>0</w:t>
      </w:r>
      <w:del w:id="6" w:author="Miruška Hrabčáková" w:date="2019-02-13T13:14:00Z">
        <w:r w:rsidR="0057799B" w:rsidDel="00954BE3">
          <w:rPr>
            <w:rFonts w:cs="Arial"/>
            <w:sz w:val="20"/>
            <w:lang w:eastAsia="cs-CZ"/>
          </w:rPr>
          <w:delText>1</w:delText>
        </w:r>
      </w:del>
      <w:ins w:id="7" w:author="Miruška Hrabčáková" w:date="2019-02-13T13:14:00Z">
        <w:r w:rsidR="00954BE3">
          <w:rPr>
            <w:rFonts w:cs="Arial"/>
            <w:sz w:val="20"/>
            <w:lang w:eastAsia="cs-CZ"/>
          </w:rPr>
          <w:t>2</w:t>
        </w:r>
      </w:ins>
      <w:r w:rsidRPr="00E25071">
        <w:rPr>
          <w:rFonts w:cs="Arial"/>
          <w:sz w:val="20"/>
          <w:lang w:eastAsia="cs-CZ"/>
        </w:rPr>
        <w:t>. 201</w:t>
      </w:r>
      <w:r w:rsidR="000D6CD4">
        <w:rPr>
          <w:rFonts w:cs="Arial"/>
          <w:sz w:val="20"/>
          <w:lang w:eastAsia="cs-CZ"/>
        </w:rPr>
        <w:t>9</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77B0F4B"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3D44853D" w:rsidR="003E4CCB" w:rsidRPr="00347388" w:rsidRDefault="006B41BD" w:rsidP="00140CE3">
      <w:pPr>
        <w:tabs>
          <w:tab w:val="left" w:pos="1134"/>
        </w:tabs>
        <w:spacing w:line="360" w:lineRule="auto"/>
        <w:rPr>
          <w:rFonts w:cs="Arial"/>
          <w:sz w:val="20"/>
          <w:lang w:eastAsia="cs-CZ"/>
        </w:rPr>
      </w:pPr>
      <w:r w:rsidRPr="008F2822">
        <w:t>Dátum:</w:t>
      </w:r>
      <w:del w:id="8" w:author="Miruška Hrabčáková" w:date="2019-02-13T13:14:00Z">
        <w:r w:rsidR="00B25992" w:rsidDel="00954BE3">
          <w:delText>3</w:delText>
        </w:r>
        <w:r w:rsidR="005D3D44" w:rsidDel="00954BE3">
          <w:delText>1</w:delText>
        </w:r>
      </w:del>
      <w:ins w:id="9" w:author="Miruška Hrabčáková" w:date="2019-02-20T08:24:00Z">
        <w:r w:rsidR="00A010AF">
          <w:t>20</w:t>
        </w:r>
      </w:ins>
      <w:r w:rsidRPr="00140CE3">
        <w:t>. </w:t>
      </w:r>
      <w:r w:rsidR="000D6CD4">
        <w:t>0</w:t>
      </w:r>
      <w:del w:id="10" w:author="Miruška Hrabčáková" w:date="2019-02-13T13:14:00Z">
        <w:r w:rsidR="0057799B" w:rsidDel="00954BE3">
          <w:delText>1</w:delText>
        </w:r>
      </w:del>
      <w:ins w:id="11" w:author="Miruška Hrabčáková" w:date="2019-02-13T13:14:00Z">
        <w:r w:rsidR="00954BE3">
          <w:t>2</w:t>
        </w:r>
      </w:ins>
      <w:r>
        <w:t>. 201</w:t>
      </w:r>
      <w:r w:rsidR="000D6CD4">
        <w:t>9</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0B1F2EFD" w:rsidR="003E4CCB" w:rsidRPr="00347388" w:rsidRDefault="003E4CCB" w:rsidP="003E4CCB">
      <w:pPr>
        <w:spacing w:line="360" w:lineRule="auto"/>
        <w:rPr>
          <w:rFonts w:cs="Arial"/>
          <w:sz w:val="20"/>
          <w:lang w:eastAsia="cs-CZ"/>
        </w:rPr>
      </w:pPr>
      <w:r w:rsidRPr="00347388">
        <w:rPr>
          <w:rFonts w:cs="Arial"/>
          <w:sz w:val="20"/>
          <w:lang w:eastAsia="cs-CZ"/>
        </w:rPr>
        <w:t>Dátum:</w:t>
      </w:r>
      <w:del w:id="12" w:author="Miruška Hrabčáková" w:date="2019-02-13T13:14:00Z">
        <w:r w:rsidR="00B25992" w:rsidDel="00954BE3">
          <w:rPr>
            <w:rFonts w:cs="Arial"/>
            <w:sz w:val="20"/>
            <w:lang w:eastAsia="cs-CZ"/>
          </w:rPr>
          <w:delText>3</w:delText>
        </w:r>
        <w:r w:rsidR="005D3D44" w:rsidDel="00954BE3">
          <w:rPr>
            <w:rFonts w:cs="Arial"/>
            <w:sz w:val="20"/>
            <w:lang w:eastAsia="cs-CZ"/>
          </w:rPr>
          <w:delText>1</w:delText>
        </w:r>
      </w:del>
      <w:ins w:id="13" w:author="Miruška Hrabčáková" w:date="2019-02-20T08:24:00Z">
        <w:r w:rsidR="00A010AF">
          <w:rPr>
            <w:rFonts w:cs="Arial"/>
            <w:sz w:val="20"/>
            <w:lang w:eastAsia="cs-CZ"/>
          </w:rPr>
          <w:t>20</w:t>
        </w:r>
      </w:ins>
      <w:r w:rsidRPr="00E25071">
        <w:rPr>
          <w:rFonts w:cs="Arial"/>
          <w:sz w:val="20"/>
          <w:lang w:eastAsia="cs-CZ"/>
        </w:rPr>
        <w:t>. </w:t>
      </w:r>
      <w:r w:rsidR="000D6CD4">
        <w:rPr>
          <w:rFonts w:cs="Arial"/>
          <w:sz w:val="20"/>
          <w:lang w:eastAsia="cs-CZ"/>
        </w:rPr>
        <w:t>0</w:t>
      </w:r>
      <w:del w:id="14" w:author="Miruška Hrabčáková" w:date="2019-02-13T13:14:00Z">
        <w:r w:rsidR="0057799B" w:rsidDel="00954BE3">
          <w:rPr>
            <w:rFonts w:cs="Arial"/>
            <w:sz w:val="20"/>
            <w:lang w:eastAsia="cs-CZ"/>
          </w:rPr>
          <w:delText>1</w:delText>
        </w:r>
      </w:del>
      <w:ins w:id="15" w:author="Miruška Hrabčáková" w:date="2019-02-13T13:14:00Z">
        <w:r w:rsidR="00954BE3">
          <w:rPr>
            <w:rFonts w:cs="Arial"/>
            <w:sz w:val="20"/>
            <w:lang w:eastAsia="cs-CZ"/>
          </w:rPr>
          <w:t>2</w:t>
        </w:r>
      </w:ins>
      <w:r w:rsidRPr="00E25071">
        <w:rPr>
          <w:rFonts w:cs="Arial"/>
          <w:sz w:val="20"/>
          <w:lang w:eastAsia="cs-CZ"/>
        </w:rPr>
        <w:t>. 201</w:t>
      </w:r>
      <w:r w:rsidR="000D6CD4">
        <w:rPr>
          <w:rFonts w:cs="Arial"/>
          <w:sz w:val="20"/>
          <w:lang w:eastAsia="cs-CZ"/>
        </w:rPr>
        <w:t>9</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2B9D60E5" w:rsidR="003E4CCB" w:rsidRDefault="003E4CCB" w:rsidP="003E4CCB">
      <w:pPr>
        <w:jc w:val="center"/>
        <w:rPr>
          <w:color w:val="001D58"/>
          <w:sz w:val="60"/>
        </w:rPr>
      </w:pPr>
      <w:r w:rsidRPr="00E25071">
        <w:rPr>
          <w:rFonts w:cs="Arial"/>
          <w:sz w:val="18"/>
          <w:lang w:eastAsia="cs-CZ"/>
        </w:rPr>
        <w:t xml:space="preserve">Verzia: </w:t>
      </w:r>
      <w:r w:rsidR="002539E1">
        <w:rPr>
          <w:rFonts w:cs="Arial"/>
          <w:sz w:val="18"/>
          <w:lang w:eastAsia="cs-CZ"/>
        </w:rPr>
        <w:t>5</w:t>
      </w:r>
      <w:r w:rsidRPr="00E25071">
        <w:rPr>
          <w:rFonts w:cs="Arial"/>
          <w:sz w:val="18"/>
          <w:lang w:eastAsia="cs-CZ"/>
        </w:rPr>
        <w:t>.</w:t>
      </w:r>
      <w:ins w:id="16" w:author="Miruška Hrabčáková" w:date="2019-02-13T13:14:00Z">
        <w:r w:rsidR="00954BE3">
          <w:rPr>
            <w:rFonts w:cs="Arial"/>
            <w:sz w:val="18"/>
            <w:lang w:eastAsia="cs-CZ"/>
          </w:rPr>
          <w:t>1</w:t>
        </w:r>
      </w:ins>
      <w:del w:id="17" w:author="Miruška Hrabčáková" w:date="2019-02-13T13:14:00Z">
        <w:r w:rsidR="002539E1" w:rsidDel="00954BE3">
          <w:rPr>
            <w:rFonts w:cs="Arial"/>
            <w:sz w:val="18"/>
            <w:lang w:eastAsia="cs-CZ"/>
          </w:rPr>
          <w:delText>0</w:delText>
        </w:r>
      </w:del>
      <w:r w:rsidRPr="00E25071">
        <w:rPr>
          <w:rFonts w:cs="Arial"/>
          <w:sz w:val="18"/>
          <w:lang w:eastAsia="cs-CZ"/>
        </w:rPr>
        <w:t xml:space="preserve">; platnosť od: </w:t>
      </w:r>
      <w:del w:id="18" w:author="Miruška Hrabčáková" w:date="2019-02-13T13:14:00Z">
        <w:r w:rsidR="00D03F7F" w:rsidDel="00954BE3">
          <w:rPr>
            <w:rFonts w:cs="Arial"/>
            <w:sz w:val="18"/>
            <w:lang w:eastAsia="cs-CZ"/>
          </w:rPr>
          <w:delText>3</w:delText>
        </w:r>
        <w:r w:rsidR="005D3D44" w:rsidDel="00954BE3">
          <w:rPr>
            <w:rFonts w:cs="Arial"/>
            <w:sz w:val="18"/>
            <w:lang w:eastAsia="cs-CZ"/>
          </w:rPr>
          <w:delText>1</w:delText>
        </w:r>
      </w:del>
      <w:ins w:id="19" w:author="Miruška Hrabčáková" w:date="2019-02-20T08:24:00Z">
        <w:r w:rsidR="00A010AF">
          <w:rPr>
            <w:rFonts w:cs="Arial"/>
            <w:sz w:val="18"/>
            <w:lang w:eastAsia="cs-CZ"/>
          </w:rPr>
          <w:t>20</w:t>
        </w:r>
      </w:ins>
      <w:r w:rsidRPr="00E25071">
        <w:rPr>
          <w:rFonts w:cs="Arial"/>
          <w:sz w:val="18"/>
          <w:lang w:eastAsia="cs-CZ"/>
        </w:rPr>
        <w:t xml:space="preserve">. </w:t>
      </w:r>
      <w:r w:rsidR="000D6CD4">
        <w:rPr>
          <w:rFonts w:cs="Arial"/>
          <w:sz w:val="18"/>
          <w:lang w:eastAsia="cs-CZ"/>
        </w:rPr>
        <w:t>0</w:t>
      </w:r>
      <w:del w:id="20" w:author="Miruška Hrabčáková" w:date="2019-02-13T13:14:00Z">
        <w:r w:rsidR="0057799B" w:rsidDel="00954BE3">
          <w:rPr>
            <w:rFonts w:cs="Arial"/>
            <w:sz w:val="18"/>
            <w:lang w:eastAsia="cs-CZ"/>
          </w:rPr>
          <w:delText>1</w:delText>
        </w:r>
      </w:del>
      <w:ins w:id="21" w:author="Miruška Hrabčáková" w:date="2019-02-13T13:14:00Z">
        <w:r w:rsidR="00954BE3">
          <w:rPr>
            <w:rFonts w:cs="Arial"/>
            <w:sz w:val="18"/>
            <w:lang w:eastAsia="cs-CZ"/>
          </w:rPr>
          <w:t>2</w:t>
        </w:r>
      </w:ins>
      <w:r w:rsidRPr="00E25071">
        <w:rPr>
          <w:rFonts w:cs="Arial"/>
          <w:sz w:val="18"/>
          <w:lang w:eastAsia="cs-CZ"/>
        </w:rPr>
        <w:t>. 201</w:t>
      </w:r>
      <w:r w:rsidR="000D6CD4">
        <w:rPr>
          <w:rFonts w:cs="Arial"/>
          <w:sz w:val="18"/>
          <w:lang w:eastAsia="cs-CZ"/>
        </w:rPr>
        <w:t>9</w:t>
      </w:r>
      <w:r w:rsidRPr="00E25071">
        <w:rPr>
          <w:rFonts w:cs="Arial"/>
          <w:sz w:val="18"/>
          <w:lang w:eastAsia="cs-CZ"/>
        </w:rPr>
        <w:t>, účinnosť od:</w:t>
      </w:r>
      <w:del w:id="22" w:author="Miruška Hrabčáková" w:date="2019-02-13T13:18:00Z">
        <w:r w:rsidRPr="00E25071" w:rsidDel="00954BE3">
          <w:rPr>
            <w:rFonts w:cs="Arial"/>
            <w:sz w:val="18"/>
            <w:lang w:eastAsia="cs-CZ"/>
          </w:rPr>
          <w:delText xml:space="preserve"> </w:delText>
        </w:r>
        <w:r w:rsidR="00D03F7F" w:rsidDel="00954BE3">
          <w:rPr>
            <w:rFonts w:cs="Arial"/>
            <w:sz w:val="18"/>
            <w:lang w:eastAsia="cs-CZ"/>
          </w:rPr>
          <w:delText>3</w:delText>
        </w:r>
        <w:r w:rsidR="005D3D44" w:rsidDel="00954BE3">
          <w:rPr>
            <w:rFonts w:cs="Arial"/>
            <w:sz w:val="18"/>
            <w:lang w:eastAsia="cs-CZ"/>
          </w:rPr>
          <w:delText>1</w:delText>
        </w:r>
      </w:del>
      <w:ins w:id="23" w:author="Miruška Hrabčáková" w:date="2019-02-20T08:24:00Z">
        <w:r w:rsidR="00A010AF">
          <w:rPr>
            <w:rFonts w:cs="Arial"/>
            <w:sz w:val="18"/>
            <w:lang w:eastAsia="cs-CZ"/>
          </w:rPr>
          <w:t>20</w:t>
        </w:r>
      </w:ins>
      <w:r w:rsidRPr="00E25071">
        <w:rPr>
          <w:rFonts w:cs="Arial"/>
          <w:sz w:val="18"/>
          <w:lang w:eastAsia="cs-CZ"/>
        </w:rPr>
        <w:t xml:space="preserve">. </w:t>
      </w:r>
      <w:r w:rsidR="000D6CD4">
        <w:rPr>
          <w:rFonts w:cs="Arial"/>
          <w:sz w:val="18"/>
          <w:lang w:eastAsia="cs-CZ"/>
        </w:rPr>
        <w:t>0</w:t>
      </w:r>
      <w:ins w:id="24" w:author="Miruška Hrabčáková" w:date="2019-02-13T13:18:00Z">
        <w:r w:rsidR="00954BE3">
          <w:rPr>
            <w:rFonts w:cs="Arial"/>
            <w:sz w:val="18"/>
            <w:lang w:eastAsia="cs-CZ"/>
          </w:rPr>
          <w:t>2</w:t>
        </w:r>
      </w:ins>
      <w:del w:id="25" w:author="Miruška Hrabčáková" w:date="2019-02-13T13:18:00Z">
        <w:r w:rsidR="0057799B" w:rsidDel="00954BE3">
          <w:rPr>
            <w:rFonts w:cs="Arial"/>
            <w:sz w:val="18"/>
            <w:lang w:eastAsia="cs-CZ"/>
          </w:rPr>
          <w:delText>1</w:delText>
        </w:r>
      </w:del>
      <w:r w:rsidRPr="00E25071">
        <w:rPr>
          <w:rFonts w:cs="Arial"/>
          <w:sz w:val="18"/>
          <w:lang w:eastAsia="cs-CZ"/>
        </w:rPr>
        <w:t>. 201</w:t>
      </w:r>
      <w:r w:rsidR="000D6CD4">
        <w:rPr>
          <w:rFonts w:cs="Arial"/>
          <w:sz w:val="18"/>
          <w:lang w:eastAsia="cs-CZ"/>
        </w:rPr>
        <w:t>9</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26" w:name="_Toc410907843"/>
    <w:p w14:paraId="55121A19" w14:textId="77777777" w:rsidR="000F4C77" w:rsidRDefault="000C0542">
      <w:pPr>
        <w:pStyle w:val="Obsah1"/>
        <w:tabs>
          <w:tab w:val="left" w:pos="482"/>
          <w:tab w:val="right" w:leader="dot" w:pos="9060"/>
        </w:tabs>
        <w:rPr>
          <w:ins w:id="27" w:author="Miruška Hrabčáková" w:date="2019-02-20T08:24:00Z"/>
          <w:rFonts w:asciiTheme="minorHAnsi" w:eastAsiaTheme="minorEastAsia" w:hAnsiTheme="minorHAnsi" w:cstheme="minorBidi"/>
          <w:noProof/>
          <w:sz w:val="22"/>
          <w:szCs w:val="22"/>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ins w:id="28" w:author="Miruška Hrabčáková" w:date="2019-02-20T08:24:00Z">
        <w:r w:rsidR="000F4C77" w:rsidRPr="00BF6BD8">
          <w:rPr>
            <w:rStyle w:val="Hypertextovprepojenie"/>
            <w:noProof/>
          </w:rPr>
          <w:fldChar w:fldCharType="begin"/>
        </w:r>
        <w:r w:rsidR="000F4C77" w:rsidRPr="00BF6BD8">
          <w:rPr>
            <w:rStyle w:val="Hypertextovprepojenie"/>
            <w:noProof/>
          </w:rPr>
          <w:instrText xml:space="preserve"> </w:instrText>
        </w:r>
        <w:r w:rsidR="000F4C77">
          <w:rPr>
            <w:noProof/>
          </w:rPr>
          <w:instrText>HYPERLINK \l "_Toc1543502"</w:instrText>
        </w:r>
        <w:r w:rsidR="000F4C77" w:rsidRPr="00BF6BD8">
          <w:rPr>
            <w:rStyle w:val="Hypertextovprepojenie"/>
            <w:noProof/>
          </w:rPr>
          <w:instrText xml:space="preserve"> </w:instrText>
        </w:r>
        <w:r w:rsidR="000F4C77" w:rsidRPr="00BF6BD8">
          <w:rPr>
            <w:rStyle w:val="Hypertextovprepojenie"/>
            <w:noProof/>
          </w:rPr>
        </w:r>
        <w:r w:rsidR="000F4C77" w:rsidRPr="00BF6BD8">
          <w:rPr>
            <w:rStyle w:val="Hypertextovprepojenie"/>
            <w:noProof/>
          </w:rPr>
          <w:fldChar w:fldCharType="separate"/>
        </w:r>
        <w:r w:rsidR="000F4C77" w:rsidRPr="00BF6BD8">
          <w:rPr>
            <w:rStyle w:val="Hypertextovprepojenie"/>
            <w:noProof/>
          </w:rPr>
          <w:t>1</w:t>
        </w:r>
        <w:r w:rsidR="000F4C77">
          <w:rPr>
            <w:rFonts w:asciiTheme="minorHAnsi" w:eastAsiaTheme="minorEastAsia" w:hAnsiTheme="minorHAnsi" w:cstheme="minorBidi"/>
            <w:noProof/>
            <w:sz w:val="22"/>
            <w:szCs w:val="22"/>
            <w:lang w:eastAsia="sk-SK"/>
          </w:rPr>
          <w:tab/>
        </w:r>
        <w:r w:rsidR="000F4C77" w:rsidRPr="00BF6BD8">
          <w:rPr>
            <w:rStyle w:val="Hypertextovprepojenie"/>
            <w:noProof/>
          </w:rPr>
          <w:t>Úvo</w:t>
        </w:r>
        <w:bookmarkStart w:id="29" w:name="_GoBack"/>
        <w:bookmarkEnd w:id="29"/>
        <w:r w:rsidR="000F4C77" w:rsidRPr="00BF6BD8">
          <w:rPr>
            <w:rStyle w:val="Hypertextovprepojenie"/>
            <w:noProof/>
          </w:rPr>
          <w:t>d</w:t>
        </w:r>
        <w:r w:rsidR="000F4C77">
          <w:rPr>
            <w:noProof/>
            <w:webHidden/>
          </w:rPr>
          <w:tab/>
        </w:r>
        <w:r w:rsidR="000F4C77">
          <w:rPr>
            <w:noProof/>
            <w:webHidden/>
          </w:rPr>
          <w:fldChar w:fldCharType="begin"/>
        </w:r>
        <w:r w:rsidR="000F4C77">
          <w:rPr>
            <w:noProof/>
            <w:webHidden/>
          </w:rPr>
          <w:instrText xml:space="preserve"> PAGEREF _Toc1543502 \h </w:instrText>
        </w:r>
        <w:r w:rsidR="000F4C77">
          <w:rPr>
            <w:noProof/>
            <w:webHidden/>
          </w:rPr>
        </w:r>
      </w:ins>
      <w:r w:rsidR="000F4C77">
        <w:rPr>
          <w:noProof/>
          <w:webHidden/>
        </w:rPr>
        <w:fldChar w:fldCharType="separate"/>
      </w:r>
      <w:ins w:id="30" w:author="Miruška Hrabčáková" w:date="2019-02-20T08:24:00Z">
        <w:r w:rsidR="000F4C77">
          <w:rPr>
            <w:noProof/>
            <w:webHidden/>
          </w:rPr>
          <w:t>4</w:t>
        </w:r>
        <w:r w:rsidR="000F4C77">
          <w:rPr>
            <w:noProof/>
            <w:webHidden/>
          </w:rPr>
          <w:fldChar w:fldCharType="end"/>
        </w:r>
        <w:r w:rsidR="000F4C77" w:rsidRPr="00BF6BD8">
          <w:rPr>
            <w:rStyle w:val="Hypertextovprepojenie"/>
            <w:noProof/>
          </w:rPr>
          <w:fldChar w:fldCharType="end"/>
        </w:r>
      </w:ins>
    </w:p>
    <w:p w14:paraId="32800527" w14:textId="77777777" w:rsidR="000F4C77" w:rsidRDefault="000F4C77">
      <w:pPr>
        <w:pStyle w:val="Obsah2"/>
        <w:tabs>
          <w:tab w:val="left" w:pos="960"/>
          <w:tab w:val="right" w:leader="dot" w:pos="9060"/>
        </w:tabs>
        <w:rPr>
          <w:ins w:id="31" w:author="Miruška Hrabčáková" w:date="2019-02-20T08:24:00Z"/>
          <w:rFonts w:asciiTheme="minorHAnsi" w:eastAsiaTheme="minorEastAsia" w:hAnsiTheme="minorHAnsi" w:cstheme="minorBidi"/>
          <w:noProof/>
          <w:sz w:val="22"/>
          <w:szCs w:val="22"/>
          <w:lang w:eastAsia="sk-SK"/>
        </w:rPr>
      </w:pPr>
      <w:ins w:id="32"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"_Toc1543503"</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1.1</w:t>
        </w:r>
        <w:r>
          <w:rPr>
            <w:rFonts w:asciiTheme="minorHAnsi" w:eastAsiaTheme="minorEastAsia" w:hAnsiTheme="minorHAnsi" w:cstheme="minorBidi"/>
            <w:noProof/>
            <w:sz w:val="22"/>
            <w:szCs w:val="22"/>
            <w:lang w:eastAsia="sk-SK"/>
          </w:rPr>
          <w:tab/>
        </w:r>
        <w:r w:rsidRPr="00BF6BD8">
          <w:rPr>
            <w:rStyle w:val="Hypertextovprepojenie"/>
            <w:noProof/>
          </w:rPr>
          <w:t>Účinnosť príručky pre prijímateľa</w:t>
        </w:r>
        <w:r>
          <w:rPr>
            <w:noProof/>
            <w:webHidden/>
          </w:rPr>
          <w:tab/>
        </w:r>
        <w:r>
          <w:rPr>
            <w:noProof/>
            <w:webHidden/>
          </w:rPr>
          <w:fldChar w:fldCharType="begin"/>
        </w:r>
        <w:r>
          <w:rPr>
            <w:noProof/>
            <w:webHidden/>
          </w:rPr>
          <w:instrText xml:space="preserve"> PAGEREF _Toc1543503 \h </w:instrText>
        </w:r>
        <w:r>
          <w:rPr>
            <w:noProof/>
            <w:webHidden/>
          </w:rPr>
        </w:r>
      </w:ins>
      <w:r>
        <w:rPr>
          <w:noProof/>
          <w:webHidden/>
        </w:rPr>
        <w:fldChar w:fldCharType="separate"/>
      </w:r>
      <w:ins w:id="33" w:author="Miruška Hrabčáková" w:date="2019-02-20T08:24:00Z">
        <w:r>
          <w:rPr>
            <w:noProof/>
            <w:webHidden/>
          </w:rPr>
          <w:t>4</w:t>
        </w:r>
        <w:r>
          <w:rPr>
            <w:noProof/>
            <w:webHidden/>
          </w:rPr>
          <w:fldChar w:fldCharType="end"/>
        </w:r>
        <w:r w:rsidRPr="00BF6BD8">
          <w:rPr>
            <w:rStyle w:val="Hypertextovprepojenie"/>
            <w:noProof/>
          </w:rPr>
          <w:fldChar w:fldCharType="end"/>
        </w:r>
      </w:ins>
    </w:p>
    <w:p w14:paraId="74527B5D" w14:textId="77777777" w:rsidR="000F4C77" w:rsidRDefault="000F4C77">
      <w:pPr>
        <w:pStyle w:val="Obsah2"/>
        <w:tabs>
          <w:tab w:val="left" w:pos="960"/>
          <w:tab w:val="right" w:leader="dot" w:pos="9060"/>
        </w:tabs>
        <w:rPr>
          <w:ins w:id="34" w:author="Miruška Hrabčáková" w:date="2019-02-20T08:24:00Z"/>
          <w:rFonts w:asciiTheme="minorHAnsi" w:eastAsiaTheme="minorEastAsia" w:hAnsiTheme="minorHAnsi" w:cstheme="minorBidi"/>
          <w:noProof/>
          <w:sz w:val="22"/>
          <w:szCs w:val="22"/>
          <w:lang w:eastAsia="sk-SK"/>
        </w:rPr>
      </w:pPr>
      <w:ins w:id="35"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"_Toc1543504"</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1.2</w:t>
        </w:r>
        <w:r>
          <w:rPr>
            <w:rFonts w:asciiTheme="minorHAnsi" w:eastAsiaTheme="minorEastAsia" w:hAnsiTheme="minorHAnsi" w:cstheme="minorBidi"/>
            <w:noProof/>
            <w:sz w:val="22"/>
            <w:szCs w:val="22"/>
            <w:lang w:eastAsia="sk-SK"/>
          </w:rPr>
          <w:tab/>
        </w:r>
        <w:r w:rsidRPr="00BF6BD8">
          <w:rPr>
            <w:rStyle w:val="Hypertextovprepojenie"/>
            <w:noProof/>
          </w:rPr>
          <w:t>Cieľ príručky pre prijímateľa</w:t>
        </w:r>
        <w:r>
          <w:rPr>
            <w:noProof/>
            <w:webHidden/>
          </w:rPr>
          <w:tab/>
        </w:r>
        <w:r>
          <w:rPr>
            <w:noProof/>
            <w:webHidden/>
          </w:rPr>
          <w:fldChar w:fldCharType="begin"/>
        </w:r>
        <w:r>
          <w:rPr>
            <w:noProof/>
            <w:webHidden/>
          </w:rPr>
          <w:instrText xml:space="preserve"> PAGEREF _Toc1543504 \h </w:instrText>
        </w:r>
        <w:r>
          <w:rPr>
            <w:noProof/>
            <w:webHidden/>
          </w:rPr>
        </w:r>
      </w:ins>
      <w:r>
        <w:rPr>
          <w:noProof/>
          <w:webHidden/>
        </w:rPr>
        <w:fldChar w:fldCharType="separate"/>
      </w:r>
      <w:ins w:id="36" w:author="Miruška Hrabčáková" w:date="2019-02-20T08:24:00Z">
        <w:r>
          <w:rPr>
            <w:noProof/>
            <w:webHidden/>
          </w:rPr>
          <w:t>4</w:t>
        </w:r>
        <w:r>
          <w:rPr>
            <w:noProof/>
            <w:webHidden/>
          </w:rPr>
          <w:fldChar w:fldCharType="end"/>
        </w:r>
        <w:r w:rsidRPr="00BF6BD8">
          <w:rPr>
            <w:rStyle w:val="Hypertextovprepojenie"/>
            <w:noProof/>
          </w:rPr>
          <w:fldChar w:fldCharType="end"/>
        </w:r>
      </w:ins>
    </w:p>
    <w:p w14:paraId="1B538298" w14:textId="77777777" w:rsidR="000F4C77" w:rsidRDefault="000F4C77">
      <w:pPr>
        <w:pStyle w:val="Obsah2"/>
        <w:tabs>
          <w:tab w:val="left" w:pos="960"/>
          <w:tab w:val="right" w:leader="dot" w:pos="9060"/>
        </w:tabs>
        <w:rPr>
          <w:ins w:id="37" w:author="Miruška Hrabčáková" w:date="2019-02-20T08:24:00Z"/>
          <w:rFonts w:asciiTheme="minorHAnsi" w:eastAsiaTheme="minorEastAsia" w:hAnsiTheme="minorHAnsi" w:cstheme="minorBidi"/>
          <w:noProof/>
          <w:sz w:val="22"/>
          <w:szCs w:val="22"/>
          <w:lang w:eastAsia="sk-SK"/>
        </w:rPr>
      </w:pPr>
      <w:ins w:id="38"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"_Toc1543505"</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1.3</w:t>
        </w:r>
        <w:r>
          <w:rPr>
            <w:rFonts w:asciiTheme="minorHAnsi" w:eastAsiaTheme="minorEastAsia" w:hAnsiTheme="minorHAnsi" w:cstheme="minorBidi"/>
            <w:noProof/>
            <w:sz w:val="22"/>
            <w:szCs w:val="22"/>
            <w:lang w:eastAsia="sk-SK"/>
          </w:rPr>
          <w:tab/>
        </w:r>
        <w:r w:rsidRPr="00BF6BD8">
          <w:rPr>
            <w:rStyle w:val="Hypertextovprepojenie"/>
            <w:noProof/>
          </w:rPr>
          <w:t>Definícia pojmov</w:t>
        </w:r>
        <w:r>
          <w:rPr>
            <w:noProof/>
            <w:webHidden/>
          </w:rPr>
          <w:tab/>
        </w:r>
        <w:r>
          <w:rPr>
            <w:noProof/>
            <w:webHidden/>
          </w:rPr>
          <w:fldChar w:fldCharType="begin"/>
        </w:r>
        <w:r>
          <w:rPr>
            <w:noProof/>
            <w:webHidden/>
          </w:rPr>
          <w:instrText xml:space="preserve"> PAGEREF _Toc1543505 \h </w:instrText>
        </w:r>
        <w:r>
          <w:rPr>
            <w:noProof/>
            <w:webHidden/>
          </w:rPr>
        </w:r>
      </w:ins>
      <w:r>
        <w:rPr>
          <w:noProof/>
          <w:webHidden/>
        </w:rPr>
        <w:fldChar w:fldCharType="separate"/>
      </w:r>
      <w:ins w:id="39" w:author="Miruška Hrabčáková" w:date="2019-02-20T08:24:00Z">
        <w:r>
          <w:rPr>
            <w:noProof/>
            <w:webHidden/>
          </w:rPr>
          <w:t>5</w:t>
        </w:r>
        <w:r>
          <w:rPr>
            <w:noProof/>
            <w:webHidden/>
          </w:rPr>
          <w:fldChar w:fldCharType="end"/>
        </w:r>
        <w:r w:rsidRPr="00BF6BD8">
          <w:rPr>
            <w:rStyle w:val="Hypertextovprepojenie"/>
            <w:noProof/>
          </w:rPr>
          <w:fldChar w:fldCharType="end"/>
        </w:r>
      </w:ins>
    </w:p>
    <w:p w14:paraId="6DC5B298" w14:textId="77777777" w:rsidR="000F4C77" w:rsidRDefault="000F4C77">
      <w:pPr>
        <w:pStyle w:val="Obsah2"/>
        <w:tabs>
          <w:tab w:val="left" w:pos="960"/>
          <w:tab w:val="right" w:leader="dot" w:pos="9060"/>
        </w:tabs>
        <w:rPr>
          <w:ins w:id="40" w:author="Miruška Hrabčáková" w:date="2019-02-20T08:24:00Z"/>
          <w:rFonts w:asciiTheme="minorHAnsi" w:eastAsiaTheme="minorEastAsia" w:hAnsiTheme="minorHAnsi" w:cstheme="minorBidi"/>
          <w:noProof/>
          <w:sz w:val="22"/>
          <w:szCs w:val="22"/>
          <w:lang w:eastAsia="sk-SK"/>
        </w:rPr>
      </w:pPr>
      <w:ins w:id="41"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"_Toc1543506"</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1.4</w:t>
        </w:r>
        <w:r>
          <w:rPr>
            <w:rFonts w:asciiTheme="minorHAnsi" w:eastAsiaTheme="minorEastAsia" w:hAnsiTheme="minorHAnsi" w:cstheme="minorBidi"/>
            <w:noProof/>
            <w:sz w:val="22"/>
            <w:szCs w:val="22"/>
            <w:lang w:eastAsia="sk-SK"/>
          </w:rPr>
          <w:tab/>
        </w:r>
        <w:r w:rsidRPr="00BF6BD8">
          <w:rPr>
            <w:rStyle w:val="Hypertextovprepojenie"/>
            <w:noProof/>
          </w:rPr>
          <w:t>Použité skratky</w:t>
        </w:r>
        <w:r>
          <w:rPr>
            <w:noProof/>
            <w:webHidden/>
          </w:rPr>
          <w:tab/>
        </w:r>
        <w:r>
          <w:rPr>
            <w:noProof/>
            <w:webHidden/>
          </w:rPr>
          <w:fldChar w:fldCharType="begin"/>
        </w:r>
        <w:r>
          <w:rPr>
            <w:noProof/>
            <w:webHidden/>
          </w:rPr>
          <w:instrText xml:space="preserve"> PAGEREF _Toc1543506 \h </w:instrText>
        </w:r>
        <w:r>
          <w:rPr>
            <w:noProof/>
            <w:webHidden/>
          </w:rPr>
        </w:r>
      </w:ins>
      <w:r>
        <w:rPr>
          <w:noProof/>
          <w:webHidden/>
        </w:rPr>
        <w:fldChar w:fldCharType="separate"/>
      </w:r>
      <w:ins w:id="42" w:author="Miruška Hrabčáková" w:date="2019-02-20T08:24:00Z">
        <w:r>
          <w:rPr>
            <w:noProof/>
            <w:webHidden/>
          </w:rPr>
          <w:t>15</w:t>
        </w:r>
        <w:r>
          <w:rPr>
            <w:noProof/>
            <w:webHidden/>
          </w:rPr>
          <w:fldChar w:fldCharType="end"/>
        </w:r>
        <w:r w:rsidRPr="00BF6BD8">
          <w:rPr>
            <w:rStyle w:val="Hypertextovprepojenie"/>
            <w:noProof/>
          </w:rPr>
          <w:fldChar w:fldCharType="end"/>
        </w:r>
      </w:ins>
    </w:p>
    <w:p w14:paraId="546165F5" w14:textId="77777777" w:rsidR="000F4C77" w:rsidRDefault="000F4C77">
      <w:pPr>
        <w:pStyle w:val="Obsah2"/>
        <w:tabs>
          <w:tab w:val="left" w:pos="960"/>
          <w:tab w:val="right" w:leader="dot" w:pos="9060"/>
        </w:tabs>
        <w:rPr>
          <w:ins w:id="43" w:author="Miruška Hrabčáková" w:date="2019-02-20T08:24:00Z"/>
          <w:rFonts w:asciiTheme="minorHAnsi" w:eastAsiaTheme="minorEastAsia" w:hAnsiTheme="minorHAnsi" w:cstheme="minorBidi"/>
          <w:noProof/>
          <w:sz w:val="22"/>
          <w:szCs w:val="22"/>
          <w:lang w:eastAsia="sk-SK"/>
        </w:rPr>
      </w:pPr>
      <w:ins w:id="44"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"_Toc1543507"</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1.5</w:t>
        </w:r>
        <w:r>
          <w:rPr>
            <w:rFonts w:asciiTheme="minorHAnsi" w:eastAsiaTheme="minorEastAsia" w:hAnsiTheme="minorHAnsi" w:cstheme="minorBidi"/>
            <w:noProof/>
            <w:sz w:val="22"/>
            <w:szCs w:val="22"/>
            <w:lang w:eastAsia="sk-SK"/>
          </w:rPr>
          <w:tab/>
        </w:r>
        <w:r w:rsidRPr="00BF6BD8">
          <w:rPr>
            <w:rStyle w:val="Hypertextovprepojenie"/>
            <w:noProof/>
          </w:rPr>
          <w:t>Legislatíva</w:t>
        </w:r>
        <w:r>
          <w:rPr>
            <w:noProof/>
            <w:webHidden/>
          </w:rPr>
          <w:tab/>
        </w:r>
        <w:r>
          <w:rPr>
            <w:noProof/>
            <w:webHidden/>
          </w:rPr>
          <w:fldChar w:fldCharType="begin"/>
        </w:r>
        <w:r>
          <w:rPr>
            <w:noProof/>
            <w:webHidden/>
          </w:rPr>
          <w:instrText xml:space="preserve"> PAGEREF _Toc1543507 \h </w:instrText>
        </w:r>
        <w:r>
          <w:rPr>
            <w:noProof/>
            <w:webHidden/>
          </w:rPr>
        </w:r>
      </w:ins>
      <w:r>
        <w:rPr>
          <w:noProof/>
          <w:webHidden/>
        </w:rPr>
        <w:fldChar w:fldCharType="separate"/>
      </w:r>
      <w:ins w:id="45" w:author="Miruška Hrabčáková" w:date="2019-02-20T08:24:00Z">
        <w:r>
          <w:rPr>
            <w:noProof/>
            <w:webHidden/>
          </w:rPr>
          <w:t>17</w:t>
        </w:r>
        <w:r>
          <w:rPr>
            <w:noProof/>
            <w:webHidden/>
          </w:rPr>
          <w:fldChar w:fldCharType="end"/>
        </w:r>
        <w:r w:rsidRPr="00BF6BD8">
          <w:rPr>
            <w:rStyle w:val="Hypertextovprepojenie"/>
            <w:noProof/>
          </w:rPr>
          <w:fldChar w:fldCharType="end"/>
        </w:r>
      </w:ins>
    </w:p>
    <w:p w14:paraId="379141D8" w14:textId="77777777" w:rsidR="000F4C77" w:rsidRDefault="000F4C77">
      <w:pPr>
        <w:pStyle w:val="Obsah1"/>
        <w:tabs>
          <w:tab w:val="left" w:pos="482"/>
          <w:tab w:val="right" w:leader="dot" w:pos="9060"/>
        </w:tabs>
        <w:rPr>
          <w:ins w:id="46" w:author="Miruška Hrabčáková" w:date="2019-02-20T08:24:00Z"/>
          <w:rFonts w:asciiTheme="minorHAnsi" w:eastAsiaTheme="minorEastAsia" w:hAnsiTheme="minorHAnsi" w:cstheme="minorBidi"/>
          <w:noProof/>
          <w:sz w:val="22"/>
          <w:szCs w:val="22"/>
          <w:lang w:eastAsia="sk-SK"/>
        </w:rPr>
      </w:pPr>
      <w:ins w:id="47"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"_Toc1543508"</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w:t>
        </w:r>
        <w:r>
          <w:rPr>
            <w:rFonts w:asciiTheme="minorHAnsi" w:eastAsiaTheme="minorEastAsia" w:hAnsiTheme="minorHAnsi" w:cstheme="minorBidi"/>
            <w:noProof/>
            <w:sz w:val="22"/>
            <w:szCs w:val="22"/>
            <w:lang w:eastAsia="sk-SK"/>
          </w:rPr>
          <w:tab/>
        </w:r>
        <w:r w:rsidRPr="00BF6BD8">
          <w:rPr>
            <w:rStyle w:val="Hypertextovprepojenie"/>
            <w:noProof/>
          </w:rPr>
          <w:t>Realizácia projektov</w:t>
        </w:r>
        <w:r>
          <w:rPr>
            <w:noProof/>
            <w:webHidden/>
          </w:rPr>
          <w:tab/>
        </w:r>
        <w:r>
          <w:rPr>
            <w:noProof/>
            <w:webHidden/>
          </w:rPr>
          <w:fldChar w:fldCharType="begin"/>
        </w:r>
        <w:r>
          <w:rPr>
            <w:noProof/>
            <w:webHidden/>
          </w:rPr>
          <w:instrText xml:space="preserve"> PAGEREF _Toc1543508 \h </w:instrText>
        </w:r>
        <w:r>
          <w:rPr>
            <w:noProof/>
            <w:webHidden/>
          </w:rPr>
        </w:r>
      </w:ins>
      <w:r>
        <w:rPr>
          <w:noProof/>
          <w:webHidden/>
        </w:rPr>
        <w:fldChar w:fldCharType="separate"/>
      </w:r>
      <w:ins w:id="48" w:author="Miruška Hrabčáková" w:date="2019-02-20T08:24:00Z">
        <w:r>
          <w:rPr>
            <w:noProof/>
            <w:webHidden/>
          </w:rPr>
          <w:t>18</w:t>
        </w:r>
        <w:r>
          <w:rPr>
            <w:noProof/>
            <w:webHidden/>
          </w:rPr>
          <w:fldChar w:fldCharType="end"/>
        </w:r>
        <w:r w:rsidRPr="00BF6BD8">
          <w:rPr>
            <w:rStyle w:val="Hypertextovprepojenie"/>
            <w:noProof/>
          </w:rPr>
          <w:fldChar w:fldCharType="end"/>
        </w:r>
      </w:ins>
    </w:p>
    <w:p w14:paraId="5A97CD24" w14:textId="77777777" w:rsidR="000F4C77" w:rsidRDefault="000F4C77">
      <w:pPr>
        <w:pStyle w:val="Obsah2"/>
        <w:tabs>
          <w:tab w:val="left" w:pos="960"/>
          <w:tab w:val="right" w:leader="dot" w:pos="9060"/>
        </w:tabs>
        <w:rPr>
          <w:ins w:id="49" w:author="Miruška Hrabčáková" w:date="2019-02-20T08:24:00Z"/>
          <w:rFonts w:asciiTheme="minorHAnsi" w:eastAsiaTheme="minorEastAsia" w:hAnsiTheme="minorHAnsi" w:cstheme="minorBidi"/>
          <w:noProof/>
          <w:sz w:val="22"/>
          <w:szCs w:val="22"/>
          <w:lang w:eastAsia="sk-SK"/>
        </w:rPr>
      </w:pPr>
      <w:ins w:id="50"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"_Toc1543509"</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2.1</w:t>
        </w:r>
        <w:r>
          <w:rPr>
            <w:rFonts w:asciiTheme="minorHAnsi" w:eastAsiaTheme="minorEastAsia" w:hAnsiTheme="minorHAnsi" w:cstheme="minorBidi"/>
            <w:noProof/>
            <w:sz w:val="22"/>
            <w:szCs w:val="22"/>
            <w:lang w:eastAsia="sk-SK"/>
          </w:rPr>
          <w:tab/>
        </w:r>
        <w:r w:rsidRPr="00BF6BD8">
          <w:rPr>
            <w:rStyle w:val="Hypertextovprepojenie"/>
            <w:noProof/>
          </w:rPr>
          <w:t>Všeobecné informácie k realizácii projektov</w:t>
        </w:r>
        <w:r>
          <w:rPr>
            <w:noProof/>
            <w:webHidden/>
          </w:rPr>
          <w:tab/>
        </w:r>
        <w:r>
          <w:rPr>
            <w:noProof/>
            <w:webHidden/>
          </w:rPr>
          <w:fldChar w:fldCharType="begin"/>
        </w:r>
        <w:r>
          <w:rPr>
            <w:noProof/>
            <w:webHidden/>
          </w:rPr>
          <w:instrText xml:space="preserve"> PAGEREF _Toc1543509 \h </w:instrText>
        </w:r>
        <w:r>
          <w:rPr>
            <w:noProof/>
            <w:webHidden/>
          </w:rPr>
        </w:r>
      </w:ins>
      <w:r>
        <w:rPr>
          <w:noProof/>
          <w:webHidden/>
        </w:rPr>
        <w:fldChar w:fldCharType="separate"/>
      </w:r>
      <w:ins w:id="51" w:author="Miruška Hrabčáková" w:date="2019-02-20T08:24:00Z">
        <w:r>
          <w:rPr>
            <w:noProof/>
            <w:webHidden/>
          </w:rPr>
          <w:t>18</w:t>
        </w:r>
        <w:r>
          <w:rPr>
            <w:noProof/>
            <w:webHidden/>
          </w:rPr>
          <w:fldChar w:fldCharType="end"/>
        </w:r>
        <w:r w:rsidRPr="00BF6BD8">
          <w:rPr>
            <w:rStyle w:val="Hypertextovprepojenie"/>
            <w:noProof/>
          </w:rPr>
          <w:fldChar w:fldCharType="end"/>
        </w:r>
      </w:ins>
    </w:p>
    <w:p w14:paraId="0CA5B779" w14:textId="77777777" w:rsidR="000F4C77" w:rsidRDefault="000F4C77">
      <w:pPr>
        <w:pStyle w:val="Obsah3"/>
        <w:rPr>
          <w:ins w:id="52" w:author="Miruška Hrabčáková" w:date="2019-02-20T08:24:00Z"/>
          <w:rFonts w:asciiTheme="minorHAnsi" w:eastAsiaTheme="minorEastAsia" w:hAnsiTheme="minorHAnsi" w:cstheme="minorBidi"/>
          <w:noProof/>
          <w:sz w:val="22"/>
          <w:szCs w:val="22"/>
          <w:lang w:eastAsia="sk-SK"/>
        </w:rPr>
      </w:pPr>
      <w:ins w:id="53"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"_Toc1543510"</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2.1.1</w:t>
        </w:r>
        <w:r>
          <w:rPr>
            <w:rFonts w:asciiTheme="minorHAnsi" w:eastAsiaTheme="minorEastAsia" w:hAnsiTheme="minorHAnsi" w:cstheme="minorBidi"/>
            <w:noProof/>
            <w:sz w:val="22"/>
            <w:szCs w:val="22"/>
            <w:lang w:eastAsia="sk-SK"/>
          </w:rPr>
          <w:tab/>
        </w:r>
        <w:r w:rsidRPr="00BF6BD8">
          <w:rPr>
            <w:rStyle w:val="Hypertextovprepojenie"/>
            <w:noProof/>
          </w:rPr>
          <w:t>Všeobecné informácie</w:t>
        </w:r>
        <w:r>
          <w:rPr>
            <w:noProof/>
            <w:webHidden/>
          </w:rPr>
          <w:tab/>
        </w:r>
        <w:r>
          <w:rPr>
            <w:noProof/>
            <w:webHidden/>
          </w:rPr>
          <w:fldChar w:fldCharType="begin"/>
        </w:r>
        <w:r>
          <w:rPr>
            <w:noProof/>
            <w:webHidden/>
          </w:rPr>
          <w:instrText xml:space="preserve"> PAGEREF _Toc1543510 \h </w:instrText>
        </w:r>
        <w:r>
          <w:rPr>
            <w:noProof/>
            <w:webHidden/>
          </w:rPr>
        </w:r>
      </w:ins>
      <w:r>
        <w:rPr>
          <w:noProof/>
          <w:webHidden/>
        </w:rPr>
        <w:fldChar w:fldCharType="separate"/>
      </w:r>
      <w:ins w:id="54" w:author="Miruška Hrabčáková" w:date="2019-02-20T08:24:00Z">
        <w:r>
          <w:rPr>
            <w:noProof/>
            <w:webHidden/>
          </w:rPr>
          <w:t>18</w:t>
        </w:r>
        <w:r>
          <w:rPr>
            <w:noProof/>
            <w:webHidden/>
          </w:rPr>
          <w:fldChar w:fldCharType="end"/>
        </w:r>
        <w:r w:rsidRPr="00BF6BD8">
          <w:rPr>
            <w:rStyle w:val="Hypertextovprepojenie"/>
            <w:noProof/>
          </w:rPr>
          <w:fldChar w:fldCharType="end"/>
        </w:r>
      </w:ins>
    </w:p>
    <w:p w14:paraId="4C7C44D2" w14:textId="77777777" w:rsidR="000F4C77" w:rsidRDefault="000F4C77">
      <w:pPr>
        <w:pStyle w:val="Obsah3"/>
        <w:rPr>
          <w:ins w:id="55" w:author="Miruška Hrabčáková" w:date="2019-02-20T08:24:00Z"/>
          <w:rFonts w:asciiTheme="minorHAnsi" w:eastAsiaTheme="minorEastAsia" w:hAnsiTheme="minorHAnsi" w:cstheme="minorBidi"/>
          <w:noProof/>
          <w:sz w:val="22"/>
          <w:szCs w:val="22"/>
          <w:lang w:eastAsia="sk-SK"/>
        </w:rPr>
      </w:pPr>
      <w:ins w:id="56"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"_Toc1543511"</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2.1.2</w:t>
        </w:r>
        <w:r>
          <w:rPr>
            <w:rFonts w:asciiTheme="minorHAnsi" w:eastAsiaTheme="minorEastAsia" w:hAnsiTheme="minorHAnsi" w:cstheme="minorBidi"/>
            <w:noProof/>
            <w:sz w:val="22"/>
            <w:szCs w:val="22"/>
            <w:lang w:eastAsia="sk-SK"/>
          </w:rPr>
          <w:tab/>
        </w:r>
        <w:r w:rsidRPr="00BF6BD8">
          <w:rPr>
            <w:rStyle w:val="Hypertextovprepojenie"/>
            <w:noProof/>
          </w:rPr>
          <w:t>Na čo nezabudnúť po podpise zmluvy</w:t>
        </w:r>
        <w:r>
          <w:rPr>
            <w:noProof/>
            <w:webHidden/>
          </w:rPr>
          <w:tab/>
        </w:r>
        <w:r>
          <w:rPr>
            <w:noProof/>
            <w:webHidden/>
          </w:rPr>
          <w:fldChar w:fldCharType="begin"/>
        </w:r>
        <w:r>
          <w:rPr>
            <w:noProof/>
            <w:webHidden/>
          </w:rPr>
          <w:instrText xml:space="preserve"> PAGEREF _Toc1543511 \h </w:instrText>
        </w:r>
        <w:r>
          <w:rPr>
            <w:noProof/>
            <w:webHidden/>
          </w:rPr>
        </w:r>
      </w:ins>
      <w:r>
        <w:rPr>
          <w:noProof/>
          <w:webHidden/>
        </w:rPr>
        <w:fldChar w:fldCharType="separate"/>
      </w:r>
      <w:ins w:id="57" w:author="Miruška Hrabčáková" w:date="2019-02-20T08:24:00Z">
        <w:r>
          <w:rPr>
            <w:noProof/>
            <w:webHidden/>
          </w:rPr>
          <w:t>18</w:t>
        </w:r>
        <w:r>
          <w:rPr>
            <w:noProof/>
            <w:webHidden/>
          </w:rPr>
          <w:fldChar w:fldCharType="end"/>
        </w:r>
        <w:r w:rsidRPr="00BF6BD8">
          <w:rPr>
            <w:rStyle w:val="Hypertextovprepojenie"/>
            <w:noProof/>
          </w:rPr>
          <w:fldChar w:fldCharType="end"/>
        </w:r>
      </w:ins>
    </w:p>
    <w:p w14:paraId="5668F80A" w14:textId="77777777" w:rsidR="000F4C77" w:rsidRDefault="000F4C77">
      <w:pPr>
        <w:pStyle w:val="Obsah2"/>
        <w:tabs>
          <w:tab w:val="left" w:pos="960"/>
          <w:tab w:val="right" w:leader="dot" w:pos="9060"/>
        </w:tabs>
        <w:rPr>
          <w:ins w:id="58" w:author="Miruška Hrabčáková" w:date="2019-02-20T08:24:00Z"/>
          <w:rFonts w:asciiTheme="minorHAnsi" w:eastAsiaTheme="minorEastAsia" w:hAnsiTheme="minorHAnsi" w:cstheme="minorBidi"/>
          <w:noProof/>
          <w:sz w:val="22"/>
          <w:szCs w:val="22"/>
          <w:lang w:eastAsia="sk-SK"/>
        </w:rPr>
      </w:pPr>
      <w:ins w:id="59"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"_Toc1543512"</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2.2</w:t>
        </w:r>
        <w:r>
          <w:rPr>
            <w:rFonts w:asciiTheme="minorHAnsi" w:eastAsiaTheme="minorEastAsia" w:hAnsiTheme="minorHAnsi" w:cstheme="minorBidi"/>
            <w:noProof/>
            <w:sz w:val="22"/>
            <w:szCs w:val="22"/>
            <w:lang w:eastAsia="sk-SK"/>
          </w:rPr>
          <w:tab/>
        </w:r>
        <w:r w:rsidRPr="00BF6BD8">
          <w:rPr>
            <w:rStyle w:val="Hypertextovprepojenie"/>
            <w:noProof/>
          </w:rPr>
          <w:t>Monitorovanie projektu</w:t>
        </w:r>
        <w:r>
          <w:rPr>
            <w:noProof/>
            <w:webHidden/>
          </w:rPr>
          <w:tab/>
        </w:r>
        <w:r>
          <w:rPr>
            <w:noProof/>
            <w:webHidden/>
          </w:rPr>
          <w:fldChar w:fldCharType="begin"/>
        </w:r>
        <w:r>
          <w:rPr>
            <w:noProof/>
            <w:webHidden/>
          </w:rPr>
          <w:instrText xml:space="preserve"> PAGEREF _Toc1543512 \h </w:instrText>
        </w:r>
        <w:r>
          <w:rPr>
            <w:noProof/>
            <w:webHidden/>
          </w:rPr>
        </w:r>
      </w:ins>
      <w:r>
        <w:rPr>
          <w:noProof/>
          <w:webHidden/>
        </w:rPr>
        <w:fldChar w:fldCharType="separate"/>
      </w:r>
      <w:ins w:id="60" w:author="Miruška Hrabčáková" w:date="2019-02-20T08:24:00Z">
        <w:r>
          <w:rPr>
            <w:noProof/>
            <w:webHidden/>
          </w:rPr>
          <w:t>21</w:t>
        </w:r>
        <w:r>
          <w:rPr>
            <w:noProof/>
            <w:webHidden/>
          </w:rPr>
          <w:fldChar w:fldCharType="end"/>
        </w:r>
        <w:r w:rsidRPr="00BF6BD8">
          <w:rPr>
            <w:rStyle w:val="Hypertextovprepojenie"/>
            <w:noProof/>
          </w:rPr>
          <w:fldChar w:fldCharType="end"/>
        </w:r>
      </w:ins>
    </w:p>
    <w:p w14:paraId="140089FA" w14:textId="77777777" w:rsidR="000F4C77" w:rsidRDefault="000F4C77">
      <w:pPr>
        <w:pStyle w:val="Obsah2"/>
        <w:tabs>
          <w:tab w:val="left" w:pos="960"/>
          <w:tab w:val="right" w:leader="dot" w:pos="9060"/>
        </w:tabs>
        <w:rPr>
          <w:ins w:id="61" w:author="Miruška Hrabčáková" w:date="2019-02-20T08:24:00Z"/>
          <w:rFonts w:asciiTheme="minorHAnsi" w:eastAsiaTheme="minorEastAsia" w:hAnsiTheme="minorHAnsi" w:cstheme="minorBidi"/>
          <w:noProof/>
          <w:sz w:val="22"/>
          <w:szCs w:val="22"/>
          <w:lang w:eastAsia="sk-SK"/>
        </w:rPr>
      </w:pPr>
      <w:ins w:id="62"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"_Toc1543513"</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2.3</w:t>
        </w:r>
        <w:r>
          <w:rPr>
            <w:rFonts w:asciiTheme="minorHAnsi" w:eastAsiaTheme="minorEastAsia" w:hAnsiTheme="minorHAnsi" w:cstheme="minorBidi"/>
            <w:noProof/>
            <w:sz w:val="22"/>
            <w:szCs w:val="22"/>
            <w:lang w:eastAsia="sk-SK"/>
          </w:rPr>
          <w:tab/>
        </w:r>
        <w:r w:rsidRPr="00BF6BD8">
          <w:rPr>
            <w:rStyle w:val="Hypertextovprepojenie"/>
            <w:noProof/>
          </w:rPr>
          <w:t>Zmena zmluvy o NFP</w:t>
        </w:r>
        <w:r>
          <w:rPr>
            <w:noProof/>
            <w:webHidden/>
          </w:rPr>
          <w:tab/>
        </w:r>
        <w:r>
          <w:rPr>
            <w:noProof/>
            <w:webHidden/>
          </w:rPr>
          <w:fldChar w:fldCharType="begin"/>
        </w:r>
        <w:r>
          <w:rPr>
            <w:noProof/>
            <w:webHidden/>
          </w:rPr>
          <w:instrText xml:space="preserve"> PAGEREF _Toc1543513 \h </w:instrText>
        </w:r>
        <w:r>
          <w:rPr>
            <w:noProof/>
            <w:webHidden/>
          </w:rPr>
        </w:r>
      </w:ins>
      <w:r>
        <w:rPr>
          <w:noProof/>
          <w:webHidden/>
        </w:rPr>
        <w:fldChar w:fldCharType="separate"/>
      </w:r>
      <w:ins w:id="63" w:author="Miruška Hrabčáková" w:date="2019-02-20T08:24:00Z">
        <w:r>
          <w:rPr>
            <w:noProof/>
            <w:webHidden/>
          </w:rPr>
          <w:t>25</w:t>
        </w:r>
        <w:r>
          <w:rPr>
            <w:noProof/>
            <w:webHidden/>
          </w:rPr>
          <w:fldChar w:fldCharType="end"/>
        </w:r>
        <w:r w:rsidRPr="00BF6BD8">
          <w:rPr>
            <w:rStyle w:val="Hypertextovprepojenie"/>
            <w:noProof/>
          </w:rPr>
          <w:fldChar w:fldCharType="end"/>
        </w:r>
      </w:ins>
    </w:p>
    <w:p w14:paraId="73B9F656" w14:textId="77777777" w:rsidR="000F4C77" w:rsidRDefault="000F4C77">
      <w:pPr>
        <w:pStyle w:val="Obsah3"/>
        <w:rPr>
          <w:ins w:id="64" w:author="Miruška Hrabčáková" w:date="2019-02-20T08:24:00Z"/>
          <w:rFonts w:asciiTheme="minorHAnsi" w:eastAsiaTheme="minorEastAsia" w:hAnsiTheme="minorHAnsi" w:cstheme="minorBidi"/>
          <w:noProof/>
          <w:sz w:val="22"/>
          <w:szCs w:val="22"/>
          <w:lang w:eastAsia="sk-SK"/>
        </w:rPr>
      </w:pPr>
      <w:ins w:id="65"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"_Toc1543514"</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2.3.1</w:t>
        </w:r>
        <w:r>
          <w:rPr>
            <w:rFonts w:asciiTheme="minorHAnsi" w:eastAsiaTheme="minorEastAsia" w:hAnsiTheme="minorHAnsi" w:cstheme="minorBidi"/>
            <w:noProof/>
            <w:sz w:val="22"/>
            <w:szCs w:val="22"/>
            <w:lang w:eastAsia="sk-SK"/>
          </w:rPr>
          <w:tab/>
        </w:r>
        <w:r w:rsidRPr="00BF6BD8">
          <w:rPr>
            <w:rStyle w:val="Hypertextovprepojenie"/>
            <w:noProof/>
          </w:rPr>
          <w:t>Charakter zmien a spôsob posudzovania zmien</w:t>
        </w:r>
        <w:r>
          <w:rPr>
            <w:noProof/>
            <w:webHidden/>
          </w:rPr>
          <w:tab/>
        </w:r>
        <w:r>
          <w:rPr>
            <w:noProof/>
            <w:webHidden/>
          </w:rPr>
          <w:fldChar w:fldCharType="begin"/>
        </w:r>
        <w:r>
          <w:rPr>
            <w:noProof/>
            <w:webHidden/>
          </w:rPr>
          <w:instrText xml:space="preserve"> PAGEREF _Toc1543514 \h </w:instrText>
        </w:r>
        <w:r>
          <w:rPr>
            <w:noProof/>
            <w:webHidden/>
          </w:rPr>
        </w:r>
      </w:ins>
      <w:r>
        <w:rPr>
          <w:noProof/>
          <w:webHidden/>
        </w:rPr>
        <w:fldChar w:fldCharType="separate"/>
      </w:r>
      <w:ins w:id="66" w:author="Miruška Hrabčáková" w:date="2019-02-20T08:24:00Z">
        <w:r>
          <w:rPr>
            <w:noProof/>
            <w:webHidden/>
          </w:rPr>
          <w:t>25</w:t>
        </w:r>
        <w:r>
          <w:rPr>
            <w:noProof/>
            <w:webHidden/>
          </w:rPr>
          <w:fldChar w:fldCharType="end"/>
        </w:r>
        <w:r w:rsidRPr="00BF6BD8">
          <w:rPr>
            <w:rStyle w:val="Hypertextovprepojenie"/>
            <w:noProof/>
          </w:rPr>
          <w:fldChar w:fldCharType="end"/>
        </w:r>
      </w:ins>
    </w:p>
    <w:p w14:paraId="402C3C20" w14:textId="77777777" w:rsidR="000F4C77" w:rsidRDefault="000F4C77">
      <w:pPr>
        <w:pStyle w:val="Obsah3"/>
        <w:rPr>
          <w:ins w:id="67" w:author="Miruška Hrabčáková" w:date="2019-02-20T08:24:00Z"/>
          <w:rFonts w:asciiTheme="minorHAnsi" w:eastAsiaTheme="minorEastAsia" w:hAnsiTheme="minorHAnsi" w:cstheme="minorBidi"/>
          <w:noProof/>
          <w:sz w:val="22"/>
          <w:szCs w:val="22"/>
          <w:lang w:eastAsia="sk-SK"/>
        </w:rPr>
      </w:pPr>
      <w:ins w:id="68"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"_Toc1543515"</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2.3.2</w:t>
        </w:r>
        <w:r>
          <w:rPr>
            <w:rFonts w:asciiTheme="minorHAnsi" w:eastAsiaTheme="minorEastAsia" w:hAnsiTheme="minorHAnsi" w:cstheme="minorBidi"/>
            <w:noProof/>
            <w:sz w:val="22"/>
            <w:szCs w:val="22"/>
            <w:lang w:eastAsia="sk-SK"/>
          </w:rPr>
          <w:tab/>
        </w:r>
        <w:r w:rsidRPr="00BF6BD8">
          <w:rPr>
            <w:rStyle w:val="Hypertextovprepojenie"/>
            <w:noProof/>
          </w:rPr>
          <w:t>Administrácia zmenového konania</w:t>
        </w:r>
        <w:r>
          <w:rPr>
            <w:noProof/>
            <w:webHidden/>
          </w:rPr>
          <w:tab/>
        </w:r>
        <w:r>
          <w:rPr>
            <w:noProof/>
            <w:webHidden/>
          </w:rPr>
          <w:fldChar w:fldCharType="begin"/>
        </w:r>
        <w:r>
          <w:rPr>
            <w:noProof/>
            <w:webHidden/>
          </w:rPr>
          <w:instrText xml:space="preserve"> PAGEREF _Toc1543515 \h </w:instrText>
        </w:r>
        <w:r>
          <w:rPr>
            <w:noProof/>
            <w:webHidden/>
          </w:rPr>
        </w:r>
      </w:ins>
      <w:r>
        <w:rPr>
          <w:noProof/>
          <w:webHidden/>
        </w:rPr>
        <w:fldChar w:fldCharType="separate"/>
      </w:r>
      <w:ins w:id="69" w:author="Miruška Hrabčáková" w:date="2019-02-20T08:24:00Z">
        <w:r>
          <w:rPr>
            <w:noProof/>
            <w:webHidden/>
          </w:rPr>
          <w:t>27</w:t>
        </w:r>
        <w:r>
          <w:rPr>
            <w:noProof/>
            <w:webHidden/>
          </w:rPr>
          <w:fldChar w:fldCharType="end"/>
        </w:r>
        <w:r w:rsidRPr="00BF6BD8">
          <w:rPr>
            <w:rStyle w:val="Hypertextovprepojenie"/>
            <w:noProof/>
          </w:rPr>
          <w:fldChar w:fldCharType="end"/>
        </w:r>
      </w:ins>
    </w:p>
    <w:p w14:paraId="7C0B6D44" w14:textId="77777777" w:rsidR="000F4C77" w:rsidRDefault="000F4C77">
      <w:pPr>
        <w:pStyle w:val="Obsah3"/>
        <w:rPr>
          <w:ins w:id="70" w:author="Miruška Hrabčáková" w:date="2019-02-20T08:24:00Z"/>
          <w:rFonts w:asciiTheme="minorHAnsi" w:eastAsiaTheme="minorEastAsia" w:hAnsiTheme="minorHAnsi" w:cstheme="minorBidi"/>
          <w:noProof/>
          <w:sz w:val="22"/>
          <w:szCs w:val="22"/>
          <w:lang w:eastAsia="sk-SK"/>
        </w:rPr>
      </w:pPr>
      <w:ins w:id="71"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"_Toc1543516"</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2.3.3</w:t>
        </w:r>
        <w:r>
          <w:rPr>
            <w:rFonts w:asciiTheme="minorHAnsi" w:eastAsiaTheme="minorEastAsia" w:hAnsiTheme="minorHAnsi" w:cstheme="minorBidi"/>
            <w:noProof/>
            <w:sz w:val="22"/>
            <w:szCs w:val="22"/>
            <w:lang w:eastAsia="sk-SK"/>
          </w:rPr>
          <w:tab/>
        </w:r>
        <w:r w:rsidRPr="00BF6BD8">
          <w:rPr>
            <w:rStyle w:val="Hypertextovprepojenie"/>
            <w:noProof/>
          </w:rPr>
          <w:t>Ukončenie zmluvného vzťahu</w:t>
        </w:r>
        <w:r>
          <w:rPr>
            <w:noProof/>
            <w:webHidden/>
          </w:rPr>
          <w:tab/>
        </w:r>
        <w:r>
          <w:rPr>
            <w:noProof/>
            <w:webHidden/>
          </w:rPr>
          <w:fldChar w:fldCharType="begin"/>
        </w:r>
        <w:r>
          <w:rPr>
            <w:noProof/>
            <w:webHidden/>
          </w:rPr>
          <w:instrText xml:space="preserve"> PAGEREF _Toc1543516 \h </w:instrText>
        </w:r>
        <w:r>
          <w:rPr>
            <w:noProof/>
            <w:webHidden/>
          </w:rPr>
        </w:r>
      </w:ins>
      <w:r>
        <w:rPr>
          <w:noProof/>
          <w:webHidden/>
        </w:rPr>
        <w:fldChar w:fldCharType="separate"/>
      </w:r>
      <w:ins w:id="72" w:author="Miruška Hrabčáková" w:date="2019-02-20T08:24:00Z">
        <w:r>
          <w:rPr>
            <w:noProof/>
            <w:webHidden/>
          </w:rPr>
          <w:t>29</w:t>
        </w:r>
        <w:r>
          <w:rPr>
            <w:noProof/>
            <w:webHidden/>
          </w:rPr>
          <w:fldChar w:fldCharType="end"/>
        </w:r>
        <w:r w:rsidRPr="00BF6BD8">
          <w:rPr>
            <w:rStyle w:val="Hypertextovprepojenie"/>
            <w:noProof/>
          </w:rPr>
          <w:fldChar w:fldCharType="end"/>
        </w:r>
      </w:ins>
    </w:p>
    <w:p w14:paraId="5D6BBB25" w14:textId="77777777" w:rsidR="000F4C77" w:rsidRDefault="000F4C77">
      <w:pPr>
        <w:pStyle w:val="Obsah2"/>
        <w:tabs>
          <w:tab w:val="left" w:pos="960"/>
          <w:tab w:val="right" w:leader="dot" w:pos="9060"/>
        </w:tabs>
        <w:rPr>
          <w:ins w:id="73" w:author="Miruška Hrabčáková" w:date="2019-02-20T08:24:00Z"/>
          <w:rFonts w:asciiTheme="minorHAnsi" w:eastAsiaTheme="minorEastAsia" w:hAnsiTheme="minorHAnsi" w:cstheme="minorBidi"/>
          <w:noProof/>
          <w:sz w:val="22"/>
          <w:szCs w:val="22"/>
          <w:lang w:eastAsia="sk-SK"/>
        </w:rPr>
      </w:pPr>
      <w:ins w:id="74"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"_Toc1543517"</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2.4</w:t>
        </w:r>
        <w:r>
          <w:rPr>
            <w:rFonts w:asciiTheme="minorHAnsi" w:eastAsiaTheme="minorEastAsia" w:hAnsiTheme="minorHAnsi" w:cstheme="minorBidi"/>
            <w:noProof/>
            <w:sz w:val="22"/>
            <w:szCs w:val="22"/>
            <w:lang w:eastAsia="sk-SK"/>
          </w:rPr>
          <w:tab/>
        </w:r>
        <w:r w:rsidRPr="00BF6BD8">
          <w:rPr>
            <w:rStyle w:val="Hypertextovprepojenie"/>
            <w:noProof/>
          </w:rPr>
          <w:t>Finančné riadenie</w:t>
        </w:r>
        <w:r>
          <w:rPr>
            <w:noProof/>
            <w:webHidden/>
          </w:rPr>
          <w:tab/>
        </w:r>
        <w:r>
          <w:rPr>
            <w:noProof/>
            <w:webHidden/>
          </w:rPr>
          <w:fldChar w:fldCharType="begin"/>
        </w:r>
        <w:r>
          <w:rPr>
            <w:noProof/>
            <w:webHidden/>
          </w:rPr>
          <w:instrText xml:space="preserve"> PAGEREF _Toc1543517 \h </w:instrText>
        </w:r>
        <w:r>
          <w:rPr>
            <w:noProof/>
            <w:webHidden/>
          </w:rPr>
        </w:r>
      </w:ins>
      <w:r>
        <w:rPr>
          <w:noProof/>
          <w:webHidden/>
        </w:rPr>
        <w:fldChar w:fldCharType="separate"/>
      </w:r>
      <w:ins w:id="75" w:author="Miruška Hrabčáková" w:date="2019-02-20T08:24:00Z">
        <w:r>
          <w:rPr>
            <w:noProof/>
            <w:webHidden/>
          </w:rPr>
          <w:t>30</w:t>
        </w:r>
        <w:r>
          <w:rPr>
            <w:noProof/>
            <w:webHidden/>
          </w:rPr>
          <w:fldChar w:fldCharType="end"/>
        </w:r>
        <w:r w:rsidRPr="00BF6BD8">
          <w:rPr>
            <w:rStyle w:val="Hypertextovprepojenie"/>
            <w:noProof/>
          </w:rPr>
          <w:fldChar w:fldCharType="end"/>
        </w:r>
      </w:ins>
    </w:p>
    <w:p w14:paraId="08F75495" w14:textId="77777777" w:rsidR="000F4C77" w:rsidRDefault="000F4C77">
      <w:pPr>
        <w:pStyle w:val="Obsah3"/>
        <w:rPr>
          <w:ins w:id="76" w:author="Miruška Hrabčáková" w:date="2019-02-20T08:24:00Z"/>
          <w:rFonts w:asciiTheme="minorHAnsi" w:eastAsiaTheme="minorEastAsia" w:hAnsiTheme="minorHAnsi" w:cstheme="minorBidi"/>
          <w:noProof/>
          <w:sz w:val="22"/>
          <w:szCs w:val="22"/>
          <w:lang w:eastAsia="sk-SK"/>
        </w:rPr>
      </w:pPr>
      <w:ins w:id="77"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"_Toc1543518"</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2.4.1</w:t>
        </w:r>
        <w:r>
          <w:rPr>
            <w:rFonts w:asciiTheme="minorHAnsi" w:eastAsiaTheme="minorEastAsia" w:hAnsiTheme="minorHAnsi" w:cstheme="minorBidi"/>
            <w:noProof/>
            <w:sz w:val="22"/>
            <w:szCs w:val="22"/>
            <w:lang w:eastAsia="sk-SK"/>
          </w:rPr>
          <w:tab/>
        </w:r>
        <w:r w:rsidRPr="00BF6BD8">
          <w:rPr>
            <w:rStyle w:val="Hypertextovprepojenie"/>
            <w:noProof/>
          </w:rPr>
          <w:t>Vedenie účtovníctva</w:t>
        </w:r>
        <w:r>
          <w:rPr>
            <w:noProof/>
            <w:webHidden/>
          </w:rPr>
          <w:tab/>
        </w:r>
        <w:r>
          <w:rPr>
            <w:noProof/>
            <w:webHidden/>
          </w:rPr>
          <w:fldChar w:fldCharType="begin"/>
        </w:r>
        <w:r>
          <w:rPr>
            <w:noProof/>
            <w:webHidden/>
          </w:rPr>
          <w:instrText xml:space="preserve"> PAGEREF _Toc1543518 \h </w:instrText>
        </w:r>
        <w:r>
          <w:rPr>
            <w:noProof/>
            <w:webHidden/>
          </w:rPr>
        </w:r>
      </w:ins>
      <w:r>
        <w:rPr>
          <w:noProof/>
          <w:webHidden/>
        </w:rPr>
        <w:fldChar w:fldCharType="separate"/>
      </w:r>
      <w:ins w:id="78" w:author="Miruška Hrabčáková" w:date="2019-02-20T08:24:00Z">
        <w:r>
          <w:rPr>
            <w:noProof/>
            <w:webHidden/>
          </w:rPr>
          <w:t>30</w:t>
        </w:r>
        <w:r>
          <w:rPr>
            <w:noProof/>
            <w:webHidden/>
          </w:rPr>
          <w:fldChar w:fldCharType="end"/>
        </w:r>
        <w:r w:rsidRPr="00BF6BD8">
          <w:rPr>
            <w:rStyle w:val="Hypertextovprepojenie"/>
            <w:noProof/>
          </w:rPr>
          <w:fldChar w:fldCharType="end"/>
        </w:r>
      </w:ins>
    </w:p>
    <w:p w14:paraId="13749F50" w14:textId="77777777" w:rsidR="000F4C77" w:rsidRDefault="000F4C77">
      <w:pPr>
        <w:pStyle w:val="Obsah3"/>
        <w:rPr>
          <w:ins w:id="79" w:author="Miruška Hrabčáková" w:date="2019-02-20T08:24:00Z"/>
          <w:rFonts w:asciiTheme="minorHAnsi" w:eastAsiaTheme="minorEastAsia" w:hAnsiTheme="minorHAnsi" w:cstheme="minorBidi"/>
          <w:noProof/>
          <w:sz w:val="22"/>
          <w:szCs w:val="22"/>
          <w:lang w:eastAsia="sk-SK"/>
        </w:rPr>
      </w:pPr>
      <w:ins w:id="80"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"_Toc1543519"</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2.4.2</w:t>
        </w:r>
        <w:r>
          <w:rPr>
            <w:rFonts w:asciiTheme="minorHAnsi" w:eastAsiaTheme="minorEastAsia" w:hAnsiTheme="minorHAnsi" w:cstheme="minorBidi"/>
            <w:noProof/>
            <w:sz w:val="22"/>
            <w:szCs w:val="22"/>
            <w:lang w:eastAsia="sk-SK"/>
          </w:rPr>
          <w:tab/>
        </w:r>
        <w:r w:rsidRPr="00BF6BD8">
          <w:rPr>
            <w:rStyle w:val="Hypertextovprepojenie"/>
            <w:noProof/>
          </w:rPr>
          <w:t>Účty a platby prijímateľa</w:t>
        </w:r>
        <w:r>
          <w:rPr>
            <w:noProof/>
            <w:webHidden/>
          </w:rPr>
          <w:tab/>
        </w:r>
        <w:r>
          <w:rPr>
            <w:noProof/>
            <w:webHidden/>
          </w:rPr>
          <w:fldChar w:fldCharType="begin"/>
        </w:r>
        <w:r>
          <w:rPr>
            <w:noProof/>
            <w:webHidden/>
          </w:rPr>
          <w:instrText xml:space="preserve"> PAGEREF _Toc1543519 \h </w:instrText>
        </w:r>
        <w:r>
          <w:rPr>
            <w:noProof/>
            <w:webHidden/>
          </w:rPr>
        </w:r>
      </w:ins>
      <w:r>
        <w:rPr>
          <w:noProof/>
          <w:webHidden/>
        </w:rPr>
        <w:fldChar w:fldCharType="separate"/>
      </w:r>
      <w:ins w:id="81" w:author="Miruška Hrabčáková" w:date="2019-02-20T08:24:00Z">
        <w:r>
          <w:rPr>
            <w:noProof/>
            <w:webHidden/>
          </w:rPr>
          <w:t>31</w:t>
        </w:r>
        <w:r>
          <w:rPr>
            <w:noProof/>
            <w:webHidden/>
          </w:rPr>
          <w:fldChar w:fldCharType="end"/>
        </w:r>
        <w:r w:rsidRPr="00BF6BD8">
          <w:rPr>
            <w:rStyle w:val="Hypertextovprepojenie"/>
            <w:noProof/>
          </w:rPr>
          <w:fldChar w:fldCharType="end"/>
        </w:r>
      </w:ins>
    </w:p>
    <w:p w14:paraId="7C1088F7" w14:textId="77777777" w:rsidR="000F4C77" w:rsidRDefault="000F4C77">
      <w:pPr>
        <w:pStyle w:val="Obsah3"/>
        <w:rPr>
          <w:ins w:id="82" w:author="Miruška Hrabčáková" w:date="2019-02-20T08:24:00Z"/>
          <w:rFonts w:asciiTheme="minorHAnsi" w:eastAsiaTheme="minorEastAsia" w:hAnsiTheme="minorHAnsi" w:cstheme="minorBidi"/>
          <w:noProof/>
          <w:sz w:val="22"/>
          <w:szCs w:val="22"/>
          <w:lang w:eastAsia="sk-SK"/>
        </w:rPr>
      </w:pPr>
      <w:ins w:id="83"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"_Toc1543520"</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2.4.3</w:t>
        </w:r>
        <w:r>
          <w:rPr>
            <w:rFonts w:asciiTheme="minorHAnsi" w:eastAsiaTheme="minorEastAsia" w:hAnsiTheme="minorHAnsi" w:cstheme="minorBidi"/>
            <w:noProof/>
            <w:sz w:val="22"/>
            <w:szCs w:val="22"/>
            <w:lang w:eastAsia="sk-SK"/>
          </w:rPr>
          <w:tab/>
        </w:r>
        <w:r w:rsidRPr="00BF6BD8">
          <w:rPr>
            <w:rStyle w:val="Hypertextovprepojenie"/>
            <w:noProof/>
          </w:rPr>
          <w:t>Oprávnenosť výdavkov</w:t>
        </w:r>
        <w:r>
          <w:rPr>
            <w:noProof/>
            <w:webHidden/>
          </w:rPr>
          <w:tab/>
        </w:r>
        <w:r>
          <w:rPr>
            <w:noProof/>
            <w:webHidden/>
          </w:rPr>
          <w:fldChar w:fldCharType="begin"/>
        </w:r>
        <w:r>
          <w:rPr>
            <w:noProof/>
            <w:webHidden/>
          </w:rPr>
          <w:instrText xml:space="preserve"> PAGEREF _Toc1543520 \h </w:instrText>
        </w:r>
        <w:r>
          <w:rPr>
            <w:noProof/>
            <w:webHidden/>
          </w:rPr>
        </w:r>
      </w:ins>
      <w:r>
        <w:rPr>
          <w:noProof/>
          <w:webHidden/>
        </w:rPr>
        <w:fldChar w:fldCharType="separate"/>
      </w:r>
      <w:ins w:id="84" w:author="Miruška Hrabčáková" w:date="2019-02-20T08:24:00Z">
        <w:r>
          <w:rPr>
            <w:noProof/>
            <w:webHidden/>
          </w:rPr>
          <w:t>35</w:t>
        </w:r>
        <w:r>
          <w:rPr>
            <w:noProof/>
            <w:webHidden/>
          </w:rPr>
          <w:fldChar w:fldCharType="end"/>
        </w:r>
        <w:r w:rsidRPr="00BF6BD8">
          <w:rPr>
            <w:rStyle w:val="Hypertextovprepojenie"/>
            <w:noProof/>
          </w:rPr>
          <w:fldChar w:fldCharType="end"/>
        </w:r>
      </w:ins>
    </w:p>
    <w:p w14:paraId="216361D2" w14:textId="77777777" w:rsidR="000F4C77" w:rsidRDefault="000F4C77">
      <w:pPr>
        <w:pStyle w:val="Obsah3"/>
        <w:rPr>
          <w:ins w:id="85" w:author="Miruška Hrabčáková" w:date="2019-02-20T08:24:00Z"/>
          <w:rFonts w:asciiTheme="minorHAnsi" w:eastAsiaTheme="minorEastAsia" w:hAnsiTheme="minorHAnsi" w:cstheme="minorBidi"/>
          <w:noProof/>
          <w:sz w:val="22"/>
          <w:szCs w:val="22"/>
          <w:lang w:eastAsia="sk-SK"/>
        </w:rPr>
      </w:pPr>
      <w:ins w:id="86"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"_Toc1543521"</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2.4.4</w:t>
        </w:r>
        <w:r>
          <w:rPr>
            <w:rFonts w:asciiTheme="minorHAnsi" w:eastAsiaTheme="minorEastAsia" w:hAnsiTheme="minorHAnsi" w:cstheme="minorBidi"/>
            <w:noProof/>
            <w:sz w:val="22"/>
            <w:szCs w:val="22"/>
            <w:lang w:eastAsia="sk-SK"/>
          </w:rPr>
          <w:tab/>
        </w:r>
        <w:r w:rsidRPr="00BF6BD8">
          <w:rPr>
            <w:rStyle w:val="Hypertextovprepojenie"/>
            <w:noProof/>
          </w:rPr>
          <w:t>Postupy pri žiadosti o platbu</w:t>
        </w:r>
        <w:r>
          <w:rPr>
            <w:noProof/>
            <w:webHidden/>
          </w:rPr>
          <w:tab/>
        </w:r>
        <w:r>
          <w:rPr>
            <w:noProof/>
            <w:webHidden/>
          </w:rPr>
          <w:fldChar w:fldCharType="begin"/>
        </w:r>
        <w:r>
          <w:rPr>
            <w:noProof/>
            <w:webHidden/>
          </w:rPr>
          <w:instrText xml:space="preserve"> PAGEREF _Toc1543521 \h </w:instrText>
        </w:r>
        <w:r>
          <w:rPr>
            <w:noProof/>
            <w:webHidden/>
          </w:rPr>
        </w:r>
      </w:ins>
      <w:r>
        <w:rPr>
          <w:noProof/>
          <w:webHidden/>
        </w:rPr>
        <w:fldChar w:fldCharType="separate"/>
      </w:r>
      <w:ins w:id="87" w:author="Miruška Hrabčáková" w:date="2019-02-20T08:24:00Z">
        <w:r>
          <w:rPr>
            <w:noProof/>
            <w:webHidden/>
          </w:rPr>
          <w:t>60</w:t>
        </w:r>
        <w:r>
          <w:rPr>
            <w:noProof/>
            <w:webHidden/>
          </w:rPr>
          <w:fldChar w:fldCharType="end"/>
        </w:r>
        <w:r w:rsidRPr="00BF6BD8">
          <w:rPr>
            <w:rStyle w:val="Hypertextovprepojenie"/>
            <w:noProof/>
          </w:rPr>
          <w:fldChar w:fldCharType="end"/>
        </w:r>
      </w:ins>
    </w:p>
    <w:p w14:paraId="7CAC72F4" w14:textId="77777777" w:rsidR="000F4C77" w:rsidRDefault="000F4C77">
      <w:pPr>
        <w:pStyle w:val="Obsah3"/>
        <w:rPr>
          <w:ins w:id="88" w:author="Miruška Hrabčáková" w:date="2019-02-20T08:24:00Z"/>
          <w:rFonts w:asciiTheme="minorHAnsi" w:eastAsiaTheme="minorEastAsia" w:hAnsiTheme="minorHAnsi" w:cstheme="minorBidi"/>
          <w:noProof/>
          <w:sz w:val="22"/>
          <w:szCs w:val="22"/>
          <w:lang w:eastAsia="sk-SK"/>
        </w:rPr>
      </w:pPr>
      <w:ins w:id="89"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"_Toc1543522"</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2.4.5</w:t>
        </w:r>
        <w:r>
          <w:rPr>
            <w:rFonts w:asciiTheme="minorHAnsi" w:eastAsiaTheme="minorEastAsia" w:hAnsiTheme="minorHAnsi" w:cstheme="minorBidi"/>
            <w:noProof/>
            <w:sz w:val="22"/>
            <w:szCs w:val="22"/>
            <w:lang w:eastAsia="sk-SK"/>
          </w:rPr>
          <w:tab/>
        </w:r>
        <w:r w:rsidRPr="00BF6BD8">
          <w:rPr>
            <w:rStyle w:val="Hypertextovprepojenie"/>
            <w:noProof/>
          </w:rPr>
          <w:t>Špecifiká jednotlivých systémov financovania</w:t>
        </w:r>
        <w:r>
          <w:rPr>
            <w:noProof/>
            <w:webHidden/>
          </w:rPr>
          <w:tab/>
        </w:r>
        <w:r>
          <w:rPr>
            <w:noProof/>
            <w:webHidden/>
          </w:rPr>
          <w:fldChar w:fldCharType="begin"/>
        </w:r>
        <w:r>
          <w:rPr>
            <w:noProof/>
            <w:webHidden/>
          </w:rPr>
          <w:instrText xml:space="preserve"> PAGEREF _Toc1543522 \h </w:instrText>
        </w:r>
        <w:r>
          <w:rPr>
            <w:noProof/>
            <w:webHidden/>
          </w:rPr>
        </w:r>
      </w:ins>
      <w:r>
        <w:rPr>
          <w:noProof/>
          <w:webHidden/>
        </w:rPr>
        <w:fldChar w:fldCharType="separate"/>
      </w:r>
      <w:ins w:id="90" w:author="Miruška Hrabčáková" w:date="2019-02-20T08:24:00Z">
        <w:r>
          <w:rPr>
            <w:noProof/>
            <w:webHidden/>
          </w:rPr>
          <w:t>61</w:t>
        </w:r>
        <w:r>
          <w:rPr>
            <w:noProof/>
            <w:webHidden/>
          </w:rPr>
          <w:fldChar w:fldCharType="end"/>
        </w:r>
        <w:r w:rsidRPr="00BF6BD8">
          <w:rPr>
            <w:rStyle w:val="Hypertextovprepojenie"/>
            <w:noProof/>
          </w:rPr>
          <w:fldChar w:fldCharType="end"/>
        </w:r>
      </w:ins>
    </w:p>
    <w:p w14:paraId="7EC2E748" w14:textId="77777777" w:rsidR="000F4C77" w:rsidRDefault="000F4C77">
      <w:pPr>
        <w:pStyle w:val="Obsah3"/>
        <w:rPr>
          <w:ins w:id="91" w:author="Miruška Hrabčáková" w:date="2019-02-20T08:24:00Z"/>
          <w:rFonts w:asciiTheme="minorHAnsi" w:eastAsiaTheme="minorEastAsia" w:hAnsiTheme="minorHAnsi" w:cstheme="minorBidi"/>
          <w:noProof/>
          <w:sz w:val="22"/>
          <w:szCs w:val="22"/>
          <w:lang w:eastAsia="sk-SK"/>
        </w:rPr>
      </w:pPr>
      <w:ins w:id="92"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"_Toc1543523"</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lang w:eastAsia="cs-CZ"/>
          </w:rPr>
          <w:t>2.4.6</w:t>
        </w:r>
        <w:r>
          <w:rPr>
            <w:rFonts w:asciiTheme="minorHAnsi" w:eastAsiaTheme="minorEastAsia" w:hAnsiTheme="minorHAnsi" w:cstheme="minorBidi"/>
            <w:noProof/>
            <w:sz w:val="22"/>
            <w:szCs w:val="22"/>
            <w:lang w:eastAsia="sk-SK"/>
          </w:rPr>
          <w:tab/>
        </w:r>
        <w:r w:rsidRPr="00BF6BD8">
          <w:rPr>
            <w:rStyle w:val="Hypertextovprepojenie"/>
            <w:caps/>
            <w:noProof/>
            <w:lang w:eastAsia="cs-CZ"/>
          </w:rPr>
          <w:t>Ú</w:t>
        </w:r>
        <w:r w:rsidRPr="00BF6BD8">
          <w:rPr>
            <w:rStyle w:val="Hypertextovprepojenie"/>
            <w:noProof/>
            <w:lang w:eastAsia="cs-CZ"/>
          </w:rPr>
          <w:t>čtovné doklady a ich prílohy</w:t>
        </w:r>
        <w:r>
          <w:rPr>
            <w:noProof/>
            <w:webHidden/>
          </w:rPr>
          <w:tab/>
        </w:r>
        <w:r>
          <w:rPr>
            <w:noProof/>
            <w:webHidden/>
          </w:rPr>
          <w:fldChar w:fldCharType="begin"/>
        </w:r>
        <w:r>
          <w:rPr>
            <w:noProof/>
            <w:webHidden/>
          </w:rPr>
          <w:instrText xml:space="preserve"> PAGEREF _Toc1543523 \h </w:instrText>
        </w:r>
        <w:r>
          <w:rPr>
            <w:noProof/>
            <w:webHidden/>
          </w:rPr>
        </w:r>
      </w:ins>
      <w:r>
        <w:rPr>
          <w:noProof/>
          <w:webHidden/>
        </w:rPr>
        <w:fldChar w:fldCharType="separate"/>
      </w:r>
      <w:ins w:id="93" w:author="Miruška Hrabčáková" w:date="2019-02-20T08:24:00Z">
        <w:r>
          <w:rPr>
            <w:noProof/>
            <w:webHidden/>
          </w:rPr>
          <w:t>69</w:t>
        </w:r>
        <w:r>
          <w:rPr>
            <w:noProof/>
            <w:webHidden/>
          </w:rPr>
          <w:fldChar w:fldCharType="end"/>
        </w:r>
        <w:r w:rsidRPr="00BF6BD8">
          <w:rPr>
            <w:rStyle w:val="Hypertextovprepojenie"/>
            <w:noProof/>
          </w:rPr>
          <w:fldChar w:fldCharType="end"/>
        </w:r>
      </w:ins>
    </w:p>
    <w:p w14:paraId="162FC40C" w14:textId="77777777" w:rsidR="000F4C77" w:rsidRDefault="000F4C77">
      <w:pPr>
        <w:pStyle w:val="Obsah3"/>
        <w:rPr>
          <w:ins w:id="94" w:author="Miruška Hrabčáková" w:date="2019-02-20T08:24:00Z"/>
          <w:rFonts w:asciiTheme="minorHAnsi" w:eastAsiaTheme="minorEastAsia" w:hAnsiTheme="minorHAnsi" w:cstheme="minorBidi"/>
          <w:noProof/>
          <w:sz w:val="22"/>
          <w:szCs w:val="22"/>
          <w:lang w:eastAsia="sk-SK"/>
        </w:rPr>
      </w:pPr>
      <w:ins w:id="95"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"_Toc1543524"</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2.4.7</w:t>
        </w:r>
        <w:r>
          <w:rPr>
            <w:rFonts w:asciiTheme="minorHAnsi" w:eastAsiaTheme="minorEastAsia" w:hAnsiTheme="minorHAnsi" w:cstheme="minorBidi"/>
            <w:noProof/>
            <w:sz w:val="22"/>
            <w:szCs w:val="22"/>
            <w:lang w:eastAsia="sk-SK"/>
          </w:rPr>
          <w:tab/>
        </w:r>
        <w:r w:rsidRPr="00BF6BD8">
          <w:rPr>
            <w:rStyle w:val="Hypertextovprepojenie"/>
            <w:noProof/>
          </w:rPr>
          <w:t>Nezrovnalosti a vysporiadanie finančných vzťahov</w:t>
        </w:r>
        <w:r>
          <w:rPr>
            <w:noProof/>
            <w:webHidden/>
          </w:rPr>
          <w:tab/>
        </w:r>
        <w:r>
          <w:rPr>
            <w:noProof/>
            <w:webHidden/>
          </w:rPr>
          <w:fldChar w:fldCharType="begin"/>
        </w:r>
        <w:r>
          <w:rPr>
            <w:noProof/>
            <w:webHidden/>
          </w:rPr>
          <w:instrText xml:space="preserve"> PAGEREF _Toc1543524 \h </w:instrText>
        </w:r>
        <w:r>
          <w:rPr>
            <w:noProof/>
            <w:webHidden/>
          </w:rPr>
        </w:r>
      </w:ins>
      <w:r>
        <w:rPr>
          <w:noProof/>
          <w:webHidden/>
        </w:rPr>
        <w:fldChar w:fldCharType="separate"/>
      </w:r>
      <w:ins w:id="96" w:author="Miruška Hrabčáková" w:date="2019-02-20T08:24:00Z">
        <w:r>
          <w:rPr>
            <w:noProof/>
            <w:webHidden/>
          </w:rPr>
          <w:t>84</w:t>
        </w:r>
        <w:r>
          <w:rPr>
            <w:noProof/>
            <w:webHidden/>
          </w:rPr>
          <w:fldChar w:fldCharType="end"/>
        </w:r>
        <w:r w:rsidRPr="00BF6BD8">
          <w:rPr>
            <w:rStyle w:val="Hypertextovprepojenie"/>
            <w:noProof/>
          </w:rPr>
          <w:fldChar w:fldCharType="end"/>
        </w:r>
      </w:ins>
    </w:p>
    <w:p w14:paraId="4180C2D2" w14:textId="77777777" w:rsidR="000F4C77" w:rsidRDefault="000F4C77">
      <w:pPr>
        <w:pStyle w:val="Obsah2"/>
        <w:tabs>
          <w:tab w:val="left" w:pos="960"/>
          <w:tab w:val="right" w:leader="dot" w:pos="9060"/>
        </w:tabs>
        <w:rPr>
          <w:ins w:id="97" w:author="Miruška Hrabčáková" w:date="2019-02-20T08:24:00Z"/>
          <w:rFonts w:asciiTheme="minorHAnsi" w:eastAsiaTheme="minorEastAsia" w:hAnsiTheme="minorHAnsi" w:cstheme="minorBidi"/>
          <w:noProof/>
          <w:sz w:val="22"/>
          <w:szCs w:val="22"/>
          <w:lang w:eastAsia="sk-SK"/>
        </w:rPr>
      </w:pPr>
      <w:ins w:id="98"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"_Toc1543525"</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2.5</w:t>
        </w:r>
        <w:r>
          <w:rPr>
            <w:rFonts w:asciiTheme="minorHAnsi" w:eastAsiaTheme="minorEastAsia" w:hAnsiTheme="minorHAnsi" w:cstheme="minorBidi"/>
            <w:noProof/>
            <w:sz w:val="22"/>
            <w:szCs w:val="22"/>
            <w:lang w:eastAsia="sk-SK"/>
          </w:rPr>
          <w:tab/>
        </w:r>
        <w:r w:rsidRPr="00BF6BD8">
          <w:rPr>
            <w:rStyle w:val="Hypertextovprepojenie"/>
            <w:noProof/>
          </w:rPr>
          <w:t>Verejné obstarávanie</w:t>
        </w:r>
        <w:r>
          <w:rPr>
            <w:noProof/>
            <w:webHidden/>
          </w:rPr>
          <w:tab/>
        </w:r>
        <w:r>
          <w:rPr>
            <w:noProof/>
            <w:webHidden/>
          </w:rPr>
          <w:fldChar w:fldCharType="begin"/>
        </w:r>
        <w:r>
          <w:rPr>
            <w:noProof/>
            <w:webHidden/>
          </w:rPr>
          <w:instrText xml:space="preserve"> PAGEREF _Toc1543525 \h </w:instrText>
        </w:r>
        <w:r>
          <w:rPr>
            <w:noProof/>
            <w:webHidden/>
          </w:rPr>
        </w:r>
      </w:ins>
      <w:r>
        <w:rPr>
          <w:noProof/>
          <w:webHidden/>
        </w:rPr>
        <w:fldChar w:fldCharType="separate"/>
      </w:r>
      <w:ins w:id="99" w:author="Miruška Hrabčáková" w:date="2019-02-20T08:24:00Z">
        <w:r>
          <w:rPr>
            <w:noProof/>
            <w:webHidden/>
          </w:rPr>
          <w:t>89</w:t>
        </w:r>
        <w:r>
          <w:rPr>
            <w:noProof/>
            <w:webHidden/>
          </w:rPr>
          <w:fldChar w:fldCharType="end"/>
        </w:r>
        <w:r w:rsidRPr="00BF6BD8">
          <w:rPr>
            <w:rStyle w:val="Hypertextovprepojenie"/>
            <w:noProof/>
          </w:rPr>
          <w:fldChar w:fldCharType="end"/>
        </w:r>
      </w:ins>
    </w:p>
    <w:p w14:paraId="03BED08E" w14:textId="77777777" w:rsidR="000F4C77" w:rsidRDefault="000F4C77">
      <w:pPr>
        <w:pStyle w:val="Obsah3"/>
        <w:rPr>
          <w:ins w:id="100" w:author="Miruška Hrabčáková" w:date="2019-02-20T08:24:00Z"/>
          <w:rFonts w:asciiTheme="minorHAnsi" w:eastAsiaTheme="minorEastAsia" w:hAnsiTheme="minorHAnsi" w:cstheme="minorBidi"/>
          <w:noProof/>
          <w:sz w:val="22"/>
          <w:szCs w:val="22"/>
          <w:lang w:eastAsia="sk-SK"/>
        </w:rPr>
      </w:pPr>
      <w:ins w:id="101" w:author="Miruška Hrabčáková" w:date="2019-02-20T08:24:00Z">
        <w:r w:rsidRPr="00BF6BD8">
          <w:rPr>
            <w:rStyle w:val="Hypertextovprepojenie"/>
            <w:noProof/>
          </w:rPr>
          <w:lastRenderedPageBreak/>
          <w:fldChar w:fldCharType="begin"/>
        </w:r>
        <w:r w:rsidRPr="00BF6BD8">
          <w:rPr>
            <w:rStyle w:val="Hypertextovprepojenie"/>
            <w:noProof/>
          </w:rPr>
          <w:instrText xml:space="preserve"> </w:instrText>
        </w:r>
        <w:r>
          <w:rPr>
            <w:noProof/>
          </w:rPr>
          <w:instrText>HYPERLINK \l "_Toc1543526"</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rFonts w:cs="Arial"/>
            <w:noProof/>
          </w:rPr>
          <w:t>2.5.1</w:t>
        </w:r>
        <w:r>
          <w:rPr>
            <w:rFonts w:asciiTheme="minorHAnsi" w:eastAsiaTheme="minorEastAsia" w:hAnsiTheme="minorHAnsi" w:cstheme="minorBidi"/>
            <w:noProof/>
            <w:sz w:val="22"/>
            <w:szCs w:val="22"/>
            <w:lang w:eastAsia="sk-SK"/>
          </w:rPr>
          <w:tab/>
        </w:r>
        <w:r w:rsidRPr="00BF6BD8">
          <w:rPr>
            <w:rStyle w:val="Hypertextovprepojenie"/>
            <w:rFonts w:cs="Arial"/>
            <w:noProof/>
          </w:rPr>
          <w:t>Plán obstarávaní</w:t>
        </w:r>
        <w:r>
          <w:rPr>
            <w:noProof/>
            <w:webHidden/>
          </w:rPr>
          <w:tab/>
        </w:r>
        <w:r>
          <w:rPr>
            <w:noProof/>
            <w:webHidden/>
          </w:rPr>
          <w:fldChar w:fldCharType="begin"/>
        </w:r>
        <w:r>
          <w:rPr>
            <w:noProof/>
            <w:webHidden/>
          </w:rPr>
          <w:instrText xml:space="preserve"> PAGEREF _Toc1543526 \h </w:instrText>
        </w:r>
        <w:r>
          <w:rPr>
            <w:noProof/>
            <w:webHidden/>
          </w:rPr>
        </w:r>
      </w:ins>
      <w:r>
        <w:rPr>
          <w:noProof/>
          <w:webHidden/>
        </w:rPr>
        <w:fldChar w:fldCharType="separate"/>
      </w:r>
      <w:ins w:id="102" w:author="Miruška Hrabčáková" w:date="2019-02-20T08:24:00Z">
        <w:r>
          <w:rPr>
            <w:noProof/>
            <w:webHidden/>
          </w:rPr>
          <w:t>90</w:t>
        </w:r>
        <w:r>
          <w:rPr>
            <w:noProof/>
            <w:webHidden/>
          </w:rPr>
          <w:fldChar w:fldCharType="end"/>
        </w:r>
        <w:r w:rsidRPr="00BF6BD8">
          <w:rPr>
            <w:rStyle w:val="Hypertextovprepojenie"/>
            <w:noProof/>
          </w:rPr>
          <w:fldChar w:fldCharType="end"/>
        </w:r>
      </w:ins>
    </w:p>
    <w:p w14:paraId="4A537808" w14:textId="77777777" w:rsidR="000F4C77" w:rsidRDefault="000F4C77">
      <w:pPr>
        <w:pStyle w:val="Obsah3"/>
        <w:rPr>
          <w:ins w:id="103" w:author="Miruška Hrabčáková" w:date="2019-02-20T08:24:00Z"/>
          <w:rFonts w:asciiTheme="minorHAnsi" w:eastAsiaTheme="minorEastAsia" w:hAnsiTheme="minorHAnsi" w:cstheme="minorBidi"/>
          <w:noProof/>
          <w:sz w:val="22"/>
          <w:szCs w:val="22"/>
          <w:lang w:eastAsia="sk-SK"/>
        </w:rPr>
      </w:pPr>
      <w:ins w:id="104"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"_Toc1543527"</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2.5.2</w:t>
        </w:r>
        <w:r>
          <w:rPr>
            <w:rFonts w:asciiTheme="minorHAnsi" w:eastAsiaTheme="minorEastAsia" w:hAnsiTheme="minorHAnsi" w:cstheme="minorBidi"/>
            <w:noProof/>
            <w:sz w:val="22"/>
            <w:szCs w:val="22"/>
            <w:lang w:eastAsia="sk-SK"/>
          </w:rPr>
          <w:tab/>
        </w:r>
        <w:r w:rsidRPr="00BF6BD8">
          <w:rPr>
            <w:rStyle w:val="Hypertextovprepojenie"/>
            <w:noProof/>
          </w:rPr>
          <w:t>Predpokladaná hodnota zákazky (PHZ)</w:t>
        </w:r>
        <w:r>
          <w:rPr>
            <w:noProof/>
            <w:webHidden/>
          </w:rPr>
          <w:tab/>
        </w:r>
        <w:r>
          <w:rPr>
            <w:noProof/>
            <w:webHidden/>
          </w:rPr>
          <w:fldChar w:fldCharType="begin"/>
        </w:r>
        <w:r>
          <w:rPr>
            <w:noProof/>
            <w:webHidden/>
          </w:rPr>
          <w:instrText xml:space="preserve"> PAGEREF _Toc1543527 \h </w:instrText>
        </w:r>
        <w:r>
          <w:rPr>
            <w:noProof/>
            <w:webHidden/>
          </w:rPr>
        </w:r>
      </w:ins>
      <w:r>
        <w:rPr>
          <w:noProof/>
          <w:webHidden/>
        </w:rPr>
        <w:fldChar w:fldCharType="separate"/>
      </w:r>
      <w:ins w:id="105" w:author="Miruška Hrabčáková" w:date="2019-02-20T08:24:00Z">
        <w:r>
          <w:rPr>
            <w:noProof/>
            <w:webHidden/>
          </w:rPr>
          <w:t>90</w:t>
        </w:r>
        <w:r>
          <w:rPr>
            <w:noProof/>
            <w:webHidden/>
          </w:rPr>
          <w:fldChar w:fldCharType="end"/>
        </w:r>
        <w:r w:rsidRPr="00BF6BD8">
          <w:rPr>
            <w:rStyle w:val="Hypertextovprepojenie"/>
            <w:noProof/>
          </w:rPr>
          <w:fldChar w:fldCharType="end"/>
        </w:r>
      </w:ins>
    </w:p>
    <w:p w14:paraId="7F309754" w14:textId="77777777" w:rsidR="000F4C77" w:rsidRDefault="000F4C77">
      <w:pPr>
        <w:pStyle w:val="Obsah3"/>
        <w:rPr>
          <w:ins w:id="106" w:author="Miruška Hrabčáková" w:date="2019-02-20T08:24:00Z"/>
          <w:rFonts w:asciiTheme="minorHAnsi" w:eastAsiaTheme="minorEastAsia" w:hAnsiTheme="minorHAnsi" w:cstheme="minorBidi"/>
          <w:noProof/>
          <w:sz w:val="22"/>
          <w:szCs w:val="22"/>
          <w:lang w:eastAsia="sk-SK"/>
        </w:rPr>
      </w:pPr>
      <w:ins w:id="107"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"_Toc1543528"</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2.5.3</w:t>
        </w:r>
        <w:r>
          <w:rPr>
            <w:rFonts w:asciiTheme="minorHAnsi" w:eastAsiaTheme="minorEastAsia" w:hAnsiTheme="minorHAnsi" w:cstheme="minorBidi"/>
            <w:noProof/>
            <w:sz w:val="22"/>
            <w:szCs w:val="22"/>
            <w:lang w:eastAsia="sk-SK"/>
          </w:rPr>
          <w:tab/>
        </w:r>
        <w:r w:rsidRPr="00BF6BD8">
          <w:rPr>
            <w:rStyle w:val="Hypertextovprepojenie"/>
            <w:noProof/>
          </w:rPr>
          <w:t>Povinnosť uzatvoriť zmluvu</w:t>
        </w:r>
        <w:r>
          <w:rPr>
            <w:noProof/>
            <w:webHidden/>
          </w:rPr>
          <w:tab/>
        </w:r>
        <w:r>
          <w:rPr>
            <w:noProof/>
            <w:webHidden/>
          </w:rPr>
          <w:fldChar w:fldCharType="begin"/>
        </w:r>
        <w:r>
          <w:rPr>
            <w:noProof/>
            <w:webHidden/>
          </w:rPr>
          <w:instrText xml:space="preserve"> PAGEREF _Toc1543528 \h </w:instrText>
        </w:r>
        <w:r>
          <w:rPr>
            <w:noProof/>
            <w:webHidden/>
          </w:rPr>
        </w:r>
      </w:ins>
      <w:r>
        <w:rPr>
          <w:noProof/>
          <w:webHidden/>
        </w:rPr>
        <w:fldChar w:fldCharType="separate"/>
      </w:r>
      <w:ins w:id="108" w:author="Miruška Hrabčáková" w:date="2019-02-20T08:24:00Z">
        <w:r>
          <w:rPr>
            <w:noProof/>
            <w:webHidden/>
          </w:rPr>
          <w:t>92</w:t>
        </w:r>
        <w:r>
          <w:rPr>
            <w:noProof/>
            <w:webHidden/>
          </w:rPr>
          <w:fldChar w:fldCharType="end"/>
        </w:r>
        <w:r w:rsidRPr="00BF6BD8">
          <w:rPr>
            <w:rStyle w:val="Hypertextovprepojenie"/>
            <w:noProof/>
          </w:rPr>
          <w:fldChar w:fldCharType="end"/>
        </w:r>
      </w:ins>
    </w:p>
    <w:p w14:paraId="062A7C36" w14:textId="77777777" w:rsidR="000F4C77" w:rsidRDefault="000F4C77">
      <w:pPr>
        <w:pStyle w:val="Obsah3"/>
        <w:rPr>
          <w:ins w:id="109" w:author="Miruška Hrabčáková" w:date="2019-02-20T08:24:00Z"/>
          <w:rFonts w:asciiTheme="minorHAnsi" w:eastAsiaTheme="minorEastAsia" w:hAnsiTheme="minorHAnsi" w:cstheme="minorBidi"/>
          <w:noProof/>
          <w:sz w:val="22"/>
          <w:szCs w:val="22"/>
          <w:lang w:eastAsia="sk-SK"/>
        </w:rPr>
      </w:pPr>
      <w:ins w:id="110"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"_Toc1543529"</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2.5.4</w:t>
        </w:r>
        <w:r>
          <w:rPr>
            <w:rFonts w:asciiTheme="minorHAnsi" w:eastAsiaTheme="minorEastAsia" w:hAnsiTheme="minorHAnsi" w:cstheme="minorBidi"/>
            <w:noProof/>
            <w:sz w:val="22"/>
            <w:szCs w:val="22"/>
            <w:lang w:eastAsia="sk-SK"/>
          </w:rPr>
          <w:tab/>
        </w:r>
        <w:r w:rsidRPr="00BF6BD8">
          <w:rPr>
            <w:rStyle w:val="Hypertextovprepojenie"/>
            <w:noProof/>
          </w:rPr>
          <w:t>Finančné limity</w:t>
        </w:r>
        <w:r>
          <w:rPr>
            <w:noProof/>
            <w:webHidden/>
          </w:rPr>
          <w:tab/>
        </w:r>
        <w:r>
          <w:rPr>
            <w:noProof/>
            <w:webHidden/>
          </w:rPr>
          <w:fldChar w:fldCharType="begin"/>
        </w:r>
        <w:r>
          <w:rPr>
            <w:noProof/>
            <w:webHidden/>
          </w:rPr>
          <w:instrText xml:space="preserve"> PAGEREF _Toc1543529 \h </w:instrText>
        </w:r>
        <w:r>
          <w:rPr>
            <w:noProof/>
            <w:webHidden/>
          </w:rPr>
        </w:r>
      </w:ins>
      <w:r>
        <w:rPr>
          <w:noProof/>
          <w:webHidden/>
        </w:rPr>
        <w:fldChar w:fldCharType="separate"/>
      </w:r>
      <w:ins w:id="111" w:author="Miruška Hrabčáková" w:date="2019-02-20T08:24:00Z">
        <w:r>
          <w:rPr>
            <w:noProof/>
            <w:webHidden/>
          </w:rPr>
          <w:t>92</w:t>
        </w:r>
        <w:r>
          <w:rPr>
            <w:noProof/>
            <w:webHidden/>
          </w:rPr>
          <w:fldChar w:fldCharType="end"/>
        </w:r>
        <w:r w:rsidRPr="00BF6BD8">
          <w:rPr>
            <w:rStyle w:val="Hypertextovprepojenie"/>
            <w:noProof/>
          </w:rPr>
          <w:fldChar w:fldCharType="end"/>
        </w:r>
      </w:ins>
    </w:p>
    <w:p w14:paraId="26EBDF7D" w14:textId="77777777" w:rsidR="000F4C77" w:rsidRDefault="000F4C77">
      <w:pPr>
        <w:pStyle w:val="Obsah3"/>
        <w:rPr>
          <w:ins w:id="112" w:author="Miruška Hrabčáková" w:date="2019-02-20T08:24:00Z"/>
          <w:rFonts w:asciiTheme="minorHAnsi" w:eastAsiaTheme="minorEastAsia" w:hAnsiTheme="minorHAnsi" w:cstheme="minorBidi"/>
          <w:noProof/>
          <w:sz w:val="22"/>
          <w:szCs w:val="22"/>
          <w:lang w:eastAsia="sk-SK"/>
        </w:rPr>
      </w:pPr>
      <w:ins w:id="113"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"_Toc1543530"</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2.5.5</w:t>
        </w:r>
        <w:r>
          <w:rPr>
            <w:rFonts w:asciiTheme="minorHAnsi" w:eastAsiaTheme="minorEastAsia" w:hAnsiTheme="minorHAnsi" w:cstheme="minorBidi"/>
            <w:noProof/>
            <w:sz w:val="22"/>
            <w:szCs w:val="22"/>
            <w:lang w:eastAsia="sk-SK"/>
          </w:rPr>
          <w:tab/>
        </w:r>
        <w:r w:rsidRPr="00BF6BD8">
          <w:rPr>
            <w:rStyle w:val="Hypertextovprepojenie"/>
            <w:noProof/>
          </w:rPr>
          <w:t>Všeobecné ustanovenia</w:t>
        </w:r>
        <w:r>
          <w:rPr>
            <w:noProof/>
            <w:webHidden/>
          </w:rPr>
          <w:tab/>
        </w:r>
        <w:r>
          <w:rPr>
            <w:noProof/>
            <w:webHidden/>
          </w:rPr>
          <w:fldChar w:fldCharType="begin"/>
        </w:r>
        <w:r>
          <w:rPr>
            <w:noProof/>
            <w:webHidden/>
          </w:rPr>
          <w:instrText xml:space="preserve"> PAGEREF _Toc1543530 \h </w:instrText>
        </w:r>
        <w:r>
          <w:rPr>
            <w:noProof/>
            <w:webHidden/>
          </w:rPr>
        </w:r>
      </w:ins>
      <w:r>
        <w:rPr>
          <w:noProof/>
          <w:webHidden/>
        </w:rPr>
        <w:fldChar w:fldCharType="separate"/>
      </w:r>
      <w:ins w:id="114" w:author="Miruška Hrabčáková" w:date="2019-02-20T08:24:00Z">
        <w:r>
          <w:rPr>
            <w:noProof/>
            <w:webHidden/>
          </w:rPr>
          <w:t>93</w:t>
        </w:r>
        <w:r>
          <w:rPr>
            <w:noProof/>
            <w:webHidden/>
          </w:rPr>
          <w:fldChar w:fldCharType="end"/>
        </w:r>
        <w:r w:rsidRPr="00BF6BD8">
          <w:rPr>
            <w:rStyle w:val="Hypertextovprepojenie"/>
            <w:noProof/>
          </w:rPr>
          <w:fldChar w:fldCharType="end"/>
        </w:r>
      </w:ins>
    </w:p>
    <w:p w14:paraId="41E976E8" w14:textId="77777777" w:rsidR="000F4C77" w:rsidRDefault="000F4C77">
      <w:pPr>
        <w:pStyle w:val="Obsah3"/>
        <w:rPr>
          <w:ins w:id="115" w:author="Miruška Hrabčáková" w:date="2019-02-20T08:24:00Z"/>
          <w:rFonts w:asciiTheme="minorHAnsi" w:eastAsiaTheme="minorEastAsia" w:hAnsiTheme="minorHAnsi" w:cstheme="minorBidi"/>
          <w:noProof/>
          <w:sz w:val="22"/>
          <w:szCs w:val="22"/>
          <w:lang w:eastAsia="sk-SK"/>
        </w:rPr>
      </w:pPr>
      <w:ins w:id="116"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"_Toc1543531"</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2.5.6</w:t>
        </w:r>
        <w:r>
          <w:rPr>
            <w:rFonts w:asciiTheme="minorHAnsi" w:eastAsiaTheme="minorEastAsia" w:hAnsiTheme="minorHAnsi" w:cstheme="minorBidi"/>
            <w:noProof/>
            <w:sz w:val="22"/>
            <w:szCs w:val="22"/>
            <w:lang w:eastAsia="sk-SK"/>
          </w:rPr>
          <w:tab/>
        </w:r>
        <w:r w:rsidRPr="00BF6BD8">
          <w:rPr>
            <w:rStyle w:val="Hypertextovprepojenie"/>
            <w:noProof/>
          </w:rPr>
          <w:t>Typy kontroly VO</w:t>
        </w:r>
        <w:r>
          <w:rPr>
            <w:noProof/>
            <w:webHidden/>
          </w:rPr>
          <w:tab/>
        </w:r>
        <w:r>
          <w:rPr>
            <w:noProof/>
            <w:webHidden/>
          </w:rPr>
          <w:fldChar w:fldCharType="begin"/>
        </w:r>
        <w:r>
          <w:rPr>
            <w:noProof/>
            <w:webHidden/>
          </w:rPr>
          <w:instrText xml:space="preserve"> PAGEREF _Toc1543531 \h </w:instrText>
        </w:r>
        <w:r>
          <w:rPr>
            <w:noProof/>
            <w:webHidden/>
          </w:rPr>
        </w:r>
      </w:ins>
      <w:r>
        <w:rPr>
          <w:noProof/>
          <w:webHidden/>
        </w:rPr>
        <w:fldChar w:fldCharType="separate"/>
      </w:r>
      <w:ins w:id="117" w:author="Miruška Hrabčáková" w:date="2019-02-20T08:24:00Z">
        <w:r>
          <w:rPr>
            <w:noProof/>
            <w:webHidden/>
          </w:rPr>
          <w:t>99</w:t>
        </w:r>
        <w:r>
          <w:rPr>
            <w:noProof/>
            <w:webHidden/>
          </w:rPr>
          <w:fldChar w:fldCharType="end"/>
        </w:r>
        <w:r w:rsidRPr="00BF6BD8">
          <w:rPr>
            <w:rStyle w:val="Hypertextovprepojenie"/>
            <w:noProof/>
          </w:rPr>
          <w:fldChar w:fldCharType="end"/>
        </w:r>
      </w:ins>
    </w:p>
    <w:p w14:paraId="34837A79" w14:textId="77777777" w:rsidR="000F4C77" w:rsidRDefault="000F4C77">
      <w:pPr>
        <w:pStyle w:val="Obsah3"/>
        <w:rPr>
          <w:ins w:id="118" w:author="Miruška Hrabčáková" w:date="2019-02-20T08:24:00Z"/>
          <w:rFonts w:asciiTheme="minorHAnsi" w:eastAsiaTheme="minorEastAsia" w:hAnsiTheme="minorHAnsi" w:cstheme="minorBidi"/>
          <w:noProof/>
          <w:sz w:val="22"/>
          <w:szCs w:val="22"/>
          <w:lang w:eastAsia="sk-SK"/>
        </w:rPr>
      </w:pPr>
      <w:ins w:id="119"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"_Toc1543532"</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2.5.7</w:t>
        </w:r>
        <w:r>
          <w:rPr>
            <w:rFonts w:asciiTheme="minorHAnsi" w:eastAsiaTheme="minorEastAsia" w:hAnsiTheme="minorHAnsi" w:cstheme="minorBidi"/>
            <w:noProof/>
            <w:sz w:val="22"/>
            <w:szCs w:val="22"/>
            <w:lang w:eastAsia="sk-SK"/>
          </w:rPr>
          <w:tab/>
        </w:r>
        <w:r w:rsidRPr="00BF6BD8">
          <w:rPr>
            <w:rStyle w:val="Hypertextovprepojenie"/>
            <w:noProof/>
          </w:rPr>
          <w:t>Finančné opravy</w:t>
        </w:r>
        <w:r>
          <w:rPr>
            <w:noProof/>
            <w:webHidden/>
          </w:rPr>
          <w:tab/>
        </w:r>
        <w:r>
          <w:rPr>
            <w:noProof/>
            <w:webHidden/>
          </w:rPr>
          <w:fldChar w:fldCharType="begin"/>
        </w:r>
        <w:r>
          <w:rPr>
            <w:noProof/>
            <w:webHidden/>
          </w:rPr>
          <w:instrText xml:space="preserve"> PAGEREF _Toc1543532 \h </w:instrText>
        </w:r>
        <w:r>
          <w:rPr>
            <w:noProof/>
            <w:webHidden/>
          </w:rPr>
        </w:r>
      </w:ins>
      <w:r>
        <w:rPr>
          <w:noProof/>
          <w:webHidden/>
        </w:rPr>
        <w:fldChar w:fldCharType="separate"/>
      </w:r>
      <w:ins w:id="120" w:author="Miruška Hrabčáková" w:date="2019-02-20T08:24:00Z">
        <w:r>
          <w:rPr>
            <w:noProof/>
            <w:webHidden/>
          </w:rPr>
          <w:t>119</w:t>
        </w:r>
        <w:r>
          <w:rPr>
            <w:noProof/>
            <w:webHidden/>
          </w:rPr>
          <w:fldChar w:fldCharType="end"/>
        </w:r>
        <w:r w:rsidRPr="00BF6BD8">
          <w:rPr>
            <w:rStyle w:val="Hypertextovprepojenie"/>
            <w:noProof/>
          </w:rPr>
          <w:fldChar w:fldCharType="end"/>
        </w:r>
      </w:ins>
    </w:p>
    <w:p w14:paraId="32FE45C8" w14:textId="77777777" w:rsidR="000F4C77" w:rsidRDefault="000F4C77">
      <w:pPr>
        <w:pStyle w:val="Obsah3"/>
        <w:rPr>
          <w:ins w:id="121" w:author="Miruška Hrabčáková" w:date="2019-02-20T08:24:00Z"/>
          <w:rFonts w:asciiTheme="minorHAnsi" w:eastAsiaTheme="minorEastAsia" w:hAnsiTheme="minorHAnsi" w:cstheme="minorBidi"/>
          <w:noProof/>
          <w:sz w:val="22"/>
          <w:szCs w:val="22"/>
          <w:lang w:eastAsia="sk-SK"/>
        </w:rPr>
      </w:pPr>
      <w:ins w:id="122"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"_Toc1543533"</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2.5.8</w:t>
        </w:r>
        <w:r>
          <w:rPr>
            <w:rFonts w:asciiTheme="minorHAnsi" w:eastAsiaTheme="minorEastAsia" w:hAnsiTheme="minorHAnsi" w:cstheme="minorBidi"/>
            <w:noProof/>
            <w:sz w:val="22"/>
            <w:szCs w:val="22"/>
            <w:lang w:eastAsia="sk-SK"/>
          </w:rPr>
          <w:tab/>
        </w:r>
        <w:r w:rsidRPr="00BF6BD8">
          <w:rPr>
            <w:rStyle w:val="Hypertextovprepojenie"/>
            <w:noProof/>
          </w:rPr>
          <w:t>Postupy vo verejnom obstarávaní</w:t>
        </w:r>
        <w:r>
          <w:rPr>
            <w:noProof/>
            <w:webHidden/>
          </w:rPr>
          <w:tab/>
        </w:r>
        <w:r>
          <w:rPr>
            <w:noProof/>
            <w:webHidden/>
          </w:rPr>
          <w:fldChar w:fldCharType="begin"/>
        </w:r>
        <w:r>
          <w:rPr>
            <w:noProof/>
            <w:webHidden/>
          </w:rPr>
          <w:instrText xml:space="preserve"> PAGEREF _Toc1543533 \h </w:instrText>
        </w:r>
        <w:r>
          <w:rPr>
            <w:noProof/>
            <w:webHidden/>
          </w:rPr>
        </w:r>
      </w:ins>
      <w:r>
        <w:rPr>
          <w:noProof/>
          <w:webHidden/>
        </w:rPr>
        <w:fldChar w:fldCharType="separate"/>
      </w:r>
      <w:ins w:id="123" w:author="Miruška Hrabčáková" w:date="2019-02-20T08:24:00Z">
        <w:r>
          <w:rPr>
            <w:noProof/>
            <w:webHidden/>
          </w:rPr>
          <w:t>123</w:t>
        </w:r>
        <w:r>
          <w:rPr>
            <w:noProof/>
            <w:webHidden/>
          </w:rPr>
          <w:fldChar w:fldCharType="end"/>
        </w:r>
        <w:r w:rsidRPr="00BF6BD8">
          <w:rPr>
            <w:rStyle w:val="Hypertextovprepojenie"/>
            <w:noProof/>
          </w:rPr>
          <w:fldChar w:fldCharType="end"/>
        </w:r>
      </w:ins>
    </w:p>
    <w:p w14:paraId="5FC7CA9E" w14:textId="77777777" w:rsidR="000F4C77" w:rsidRDefault="000F4C77">
      <w:pPr>
        <w:pStyle w:val="Obsah3"/>
        <w:rPr>
          <w:ins w:id="124" w:author="Miruška Hrabčáková" w:date="2019-02-20T08:24:00Z"/>
          <w:rFonts w:asciiTheme="minorHAnsi" w:eastAsiaTheme="minorEastAsia" w:hAnsiTheme="minorHAnsi" w:cstheme="minorBidi"/>
          <w:noProof/>
          <w:sz w:val="22"/>
          <w:szCs w:val="22"/>
          <w:lang w:eastAsia="sk-SK"/>
        </w:rPr>
      </w:pPr>
      <w:ins w:id="125"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"_Toc1543534"</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2.5.9</w:t>
        </w:r>
        <w:r>
          <w:rPr>
            <w:rFonts w:asciiTheme="minorHAnsi" w:eastAsiaTheme="minorEastAsia" w:hAnsiTheme="minorHAnsi" w:cstheme="minorBidi"/>
            <w:noProof/>
            <w:sz w:val="22"/>
            <w:szCs w:val="22"/>
            <w:lang w:eastAsia="sk-SK"/>
          </w:rPr>
          <w:tab/>
        </w:r>
        <w:r w:rsidRPr="00BF6BD8">
          <w:rPr>
            <w:rStyle w:val="Hypertextovprepojenie"/>
            <w:noProof/>
          </w:rPr>
          <w:t>Zákazky nespadajúce pod zákon o verejnom obstarávaní</w:t>
        </w:r>
        <w:r>
          <w:rPr>
            <w:noProof/>
            <w:webHidden/>
          </w:rPr>
          <w:tab/>
        </w:r>
        <w:r>
          <w:rPr>
            <w:noProof/>
            <w:webHidden/>
          </w:rPr>
          <w:fldChar w:fldCharType="begin"/>
        </w:r>
        <w:r>
          <w:rPr>
            <w:noProof/>
            <w:webHidden/>
          </w:rPr>
          <w:instrText xml:space="preserve"> PAGEREF _Toc1543534 \h </w:instrText>
        </w:r>
        <w:r>
          <w:rPr>
            <w:noProof/>
            <w:webHidden/>
          </w:rPr>
        </w:r>
      </w:ins>
      <w:r>
        <w:rPr>
          <w:noProof/>
          <w:webHidden/>
        </w:rPr>
        <w:fldChar w:fldCharType="separate"/>
      </w:r>
      <w:ins w:id="126" w:author="Miruška Hrabčáková" w:date="2019-02-20T08:24:00Z">
        <w:r>
          <w:rPr>
            <w:noProof/>
            <w:webHidden/>
          </w:rPr>
          <w:t>132</w:t>
        </w:r>
        <w:r>
          <w:rPr>
            <w:noProof/>
            <w:webHidden/>
          </w:rPr>
          <w:fldChar w:fldCharType="end"/>
        </w:r>
        <w:r w:rsidRPr="00BF6BD8">
          <w:rPr>
            <w:rStyle w:val="Hypertextovprepojenie"/>
            <w:noProof/>
          </w:rPr>
          <w:fldChar w:fldCharType="end"/>
        </w:r>
      </w:ins>
    </w:p>
    <w:p w14:paraId="0EB4FBC0" w14:textId="77777777" w:rsidR="000F4C77" w:rsidRDefault="000F4C77">
      <w:pPr>
        <w:pStyle w:val="Obsah3"/>
        <w:rPr>
          <w:ins w:id="127" w:author="Miruška Hrabčáková" w:date="2019-02-20T08:24:00Z"/>
          <w:rFonts w:asciiTheme="minorHAnsi" w:eastAsiaTheme="minorEastAsia" w:hAnsiTheme="minorHAnsi" w:cstheme="minorBidi"/>
          <w:noProof/>
          <w:sz w:val="22"/>
          <w:szCs w:val="22"/>
          <w:lang w:eastAsia="sk-SK"/>
        </w:rPr>
      </w:pPr>
      <w:ins w:id="128"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"_Toc1543535"</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2.5.10</w:t>
        </w:r>
        <w:r>
          <w:rPr>
            <w:rFonts w:asciiTheme="minorHAnsi" w:eastAsiaTheme="minorEastAsia" w:hAnsiTheme="minorHAnsi" w:cstheme="minorBidi"/>
            <w:noProof/>
            <w:sz w:val="22"/>
            <w:szCs w:val="22"/>
            <w:lang w:eastAsia="sk-SK"/>
          </w:rPr>
          <w:tab/>
        </w:r>
        <w:r w:rsidRPr="00BF6BD8">
          <w:rPr>
            <w:rStyle w:val="Hypertextovprepojenie"/>
            <w:noProof/>
          </w:rPr>
          <w:t>Konflikt záujmov</w:t>
        </w:r>
        <w:r>
          <w:rPr>
            <w:noProof/>
            <w:webHidden/>
          </w:rPr>
          <w:tab/>
        </w:r>
        <w:r>
          <w:rPr>
            <w:noProof/>
            <w:webHidden/>
          </w:rPr>
          <w:fldChar w:fldCharType="begin"/>
        </w:r>
        <w:r>
          <w:rPr>
            <w:noProof/>
            <w:webHidden/>
          </w:rPr>
          <w:instrText xml:space="preserve"> PAGEREF _Toc1543535 \h </w:instrText>
        </w:r>
        <w:r>
          <w:rPr>
            <w:noProof/>
            <w:webHidden/>
          </w:rPr>
        </w:r>
      </w:ins>
      <w:r>
        <w:rPr>
          <w:noProof/>
          <w:webHidden/>
        </w:rPr>
        <w:fldChar w:fldCharType="separate"/>
      </w:r>
      <w:ins w:id="129" w:author="Miruška Hrabčáková" w:date="2019-02-20T08:24:00Z">
        <w:r>
          <w:rPr>
            <w:noProof/>
            <w:webHidden/>
          </w:rPr>
          <w:t>144</w:t>
        </w:r>
        <w:r>
          <w:rPr>
            <w:noProof/>
            <w:webHidden/>
          </w:rPr>
          <w:fldChar w:fldCharType="end"/>
        </w:r>
        <w:r w:rsidRPr="00BF6BD8">
          <w:rPr>
            <w:rStyle w:val="Hypertextovprepojenie"/>
            <w:noProof/>
          </w:rPr>
          <w:fldChar w:fldCharType="end"/>
        </w:r>
      </w:ins>
    </w:p>
    <w:p w14:paraId="502A9AE3" w14:textId="77777777" w:rsidR="000F4C77" w:rsidRDefault="000F4C77">
      <w:pPr>
        <w:pStyle w:val="Obsah2"/>
        <w:tabs>
          <w:tab w:val="left" w:pos="960"/>
          <w:tab w:val="right" w:leader="dot" w:pos="9060"/>
        </w:tabs>
        <w:rPr>
          <w:ins w:id="130" w:author="Miruška Hrabčáková" w:date="2019-02-20T08:24:00Z"/>
          <w:rFonts w:asciiTheme="minorHAnsi" w:eastAsiaTheme="minorEastAsia" w:hAnsiTheme="minorHAnsi" w:cstheme="minorBidi"/>
          <w:noProof/>
          <w:sz w:val="22"/>
          <w:szCs w:val="22"/>
          <w:lang w:eastAsia="sk-SK"/>
        </w:rPr>
      </w:pPr>
      <w:ins w:id="131"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"_Toc1543536"</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2.6</w:t>
        </w:r>
        <w:r>
          <w:rPr>
            <w:rFonts w:asciiTheme="minorHAnsi" w:eastAsiaTheme="minorEastAsia" w:hAnsiTheme="minorHAnsi" w:cstheme="minorBidi"/>
            <w:noProof/>
            <w:sz w:val="22"/>
            <w:szCs w:val="22"/>
            <w:lang w:eastAsia="sk-SK"/>
          </w:rPr>
          <w:tab/>
        </w:r>
        <w:r w:rsidRPr="00BF6BD8">
          <w:rPr>
            <w:rStyle w:val="Hypertextovprepojenie"/>
            <w:noProof/>
          </w:rPr>
          <w:t>Informačný systém (ITMS2014+)</w:t>
        </w:r>
        <w:r>
          <w:rPr>
            <w:noProof/>
            <w:webHidden/>
          </w:rPr>
          <w:tab/>
        </w:r>
        <w:r>
          <w:rPr>
            <w:noProof/>
            <w:webHidden/>
          </w:rPr>
          <w:fldChar w:fldCharType="begin"/>
        </w:r>
        <w:r>
          <w:rPr>
            <w:noProof/>
            <w:webHidden/>
          </w:rPr>
          <w:instrText xml:space="preserve"> PAGEREF _Toc1543536 \h </w:instrText>
        </w:r>
        <w:r>
          <w:rPr>
            <w:noProof/>
            <w:webHidden/>
          </w:rPr>
        </w:r>
      </w:ins>
      <w:r>
        <w:rPr>
          <w:noProof/>
          <w:webHidden/>
        </w:rPr>
        <w:fldChar w:fldCharType="separate"/>
      </w:r>
      <w:ins w:id="132" w:author="Miruška Hrabčáková" w:date="2019-02-20T08:24:00Z">
        <w:r>
          <w:rPr>
            <w:noProof/>
            <w:webHidden/>
          </w:rPr>
          <w:t>150</w:t>
        </w:r>
        <w:r>
          <w:rPr>
            <w:noProof/>
            <w:webHidden/>
          </w:rPr>
          <w:fldChar w:fldCharType="end"/>
        </w:r>
        <w:r w:rsidRPr="00BF6BD8">
          <w:rPr>
            <w:rStyle w:val="Hypertextovprepojenie"/>
            <w:noProof/>
          </w:rPr>
          <w:fldChar w:fldCharType="end"/>
        </w:r>
      </w:ins>
    </w:p>
    <w:p w14:paraId="0D84E1C4" w14:textId="77777777" w:rsidR="000F4C77" w:rsidRDefault="000F4C77">
      <w:pPr>
        <w:pStyle w:val="Obsah2"/>
        <w:tabs>
          <w:tab w:val="left" w:pos="960"/>
          <w:tab w:val="right" w:leader="dot" w:pos="9060"/>
        </w:tabs>
        <w:rPr>
          <w:ins w:id="133" w:author="Miruška Hrabčáková" w:date="2019-02-20T08:24:00Z"/>
          <w:rFonts w:asciiTheme="minorHAnsi" w:eastAsiaTheme="minorEastAsia" w:hAnsiTheme="minorHAnsi" w:cstheme="minorBidi"/>
          <w:noProof/>
          <w:sz w:val="22"/>
          <w:szCs w:val="22"/>
          <w:lang w:eastAsia="sk-SK"/>
        </w:rPr>
      </w:pPr>
      <w:ins w:id="134"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"_Toc1543537"</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2.7</w:t>
        </w:r>
        <w:r>
          <w:rPr>
            <w:rFonts w:asciiTheme="minorHAnsi" w:eastAsiaTheme="minorEastAsia" w:hAnsiTheme="minorHAnsi" w:cstheme="minorBidi"/>
            <w:noProof/>
            <w:sz w:val="22"/>
            <w:szCs w:val="22"/>
            <w:lang w:eastAsia="sk-SK"/>
          </w:rPr>
          <w:tab/>
        </w:r>
        <w:r w:rsidRPr="00BF6BD8">
          <w:rPr>
            <w:rStyle w:val="Hypertextovprepojenie"/>
            <w:noProof/>
          </w:rPr>
          <w:t>Informovanie a komunikácia</w:t>
        </w:r>
        <w:r>
          <w:rPr>
            <w:noProof/>
            <w:webHidden/>
          </w:rPr>
          <w:tab/>
        </w:r>
        <w:r>
          <w:rPr>
            <w:noProof/>
            <w:webHidden/>
          </w:rPr>
          <w:fldChar w:fldCharType="begin"/>
        </w:r>
        <w:r>
          <w:rPr>
            <w:noProof/>
            <w:webHidden/>
          </w:rPr>
          <w:instrText xml:space="preserve"> PAGEREF _Toc1543537 \h </w:instrText>
        </w:r>
        <w:r>
          <w:rPr>
            <w:noProof/>
            <w:webHidden/>
          </w:rPr>
        </w:r>
      </w:ins>
      <w:r>
        <w:rPr>
          <w:noProof/>
          <w:webHidden/>
        </w:rPr>
        <w:fldChar w:fldCharType="separate"/>
      </w:r>
      <w:ins w:id="135" w:author="Miruška Hrabčáková" w:date="2019-02-20T08:24:00Z">
        <w:r>
          <w:rPr>
            <w:noProof/>
            <w:webHidden/>
          </w:rPr>
          <w:t>150</w:t>
        </w:r>
        <w:r>
          <w:rPr>
            <w:noProof/>
            <w:webHidden/>
          </w:rPr>
          <w:fldChar w:fldCharType="end"/>
        </w:r>
        <w:r w:rsidRPr="00BF6BD8">
          <w:rPr>
            <w:rStyle w:val="Hypertextovprepojenie"/>
            <w:noProof/>
          </w:rPr>
          <w:fldChar w:fldCharType="end"/>
        </w:r>
      </w:ins>
    </w:p>
    <w:p w14:paraId="3DD5D3E0" w14:textId="77777777" w:rsidR="000F4C77" w:rsidRDefault="000F4C77">
      <w:pPr>
        <w:pStyle w:val="Obsah1"/>
        <w:tabs>
          <w:tab w:val="left" w:pos="482"/>
          <w:tab w:val="right" w:leader="dot" w:pos="9060"/>
        </w:tabs>
        <w:rPr>
          <w:ins w:id="136" w:author="Miruška Hrabčáková" w:date="2019-02-20T08:24:00Z"/>
          <w:rFonts w:asciiTheme="minorHAnsi" w:eastAsiaTheme="minorEastAsia" w:hAnsiTheme="minorHAnsi" w:cstheme="minorBidi"/>
          <w:noProof/>
          <w:sz w:val="22"/>
          <w:szCs w:val="22"/>
          <w:lang w:eastAsia="sk-SK"/>
        </w:rPr>
      </w:pPr>
      <w:ins w:id="137"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"_Toc1543538"</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3</w:t>
        </w:r>
        <w:r>
          <w:rPr>
            <w:rFonts w:asciiTheme="minorHAnsi" w:eastAsiaTheme="minorEastAsia" w:hAnsiTheme="minorHAnsi" w:cstheme="minorBidi"/>
            <w:noProof/>
            <w:sz w:val="22"/>
            <w:szCs w:val="22"/>
            <w:lang w:eastAsia="sk-SK"/>
          </w:rPr>
          <w:tab/>
        </w:r>
        <w:r w:rsidRPr="00BF6BD8">
          <w:rPr>
            <w:rStyle w:val="Hypertextovprepojenie"/>
            <w:noProof/>
          </w:rPr>
          <w:t>Kontrola a overovanie oprávnenosti výdavkov</w:t>
        </w:r>
        <w:r>
          <w:rPr>
            <w:noProof/>
            <w:webHidden/>
          </w:rPr>
          <w:tab/>
        </w:r>
        <w:r>
          <w:rPr>
            <w:noProof/>
            <w:webHidden/>
          </w:rPr>
          <w:fldChar w:fldCharType="begin"/>
        </w:r>
        <w:r>
          <w:rPr>
            <w:noProof/>
            <w:webHidden/>
          </w:rPr>
          <w:instrText xml:space="preserve"> PAGEREF _Toc1543538 \h </w:instrText>
        </w:r>
        <w:r>
          <w:rPr>
            <w:noProof/>
            <w:webHidden/>
          </w:rPr>
        </w:r>
      </w:ins>
      <w:r>
        <w:rPr>
          <w:noProof/>
          <w:webHidden/>
        </w:rPr>
        <w:fldChar w:fldCharType="separate"/>
      </w:r>
      <w:ins w:id="138" w:author="Miruška Hrabčáková" w:date="2019-02-20T08:24:00Z">
        <w:r>
          <w:rPr>
            <w:noProof/>
            <w:webHidden/>
          </w:rPr>
          <w:t>153</w:t>
        </w:r>
        <w:r>
          <w:rPr>
            <w:noProof/>
            <w:webHidden/>
          </w:rPr>
          <w:fldChar w:fldCharType="end"/>
        </w:r>
        <w:r w:rsidRPr="00BF6BD8">
          <w:rPr>
            <w:rStyle w:val="Hypertextovprepojenie"/>
            <w:noProof/>
          </w:rPr>
          <w:fldChar w:fldCharType="end"/>
        </w:r>
      </w:ins>
    </w:p>
    <w:p w14:paraId="4F2E10A4" w14:textId="77777777" w:rsidR="000F4C77" w:rsidRDefault="000F4C77">
      <w:pPr>
        <w:pStyle w:val="Obsah2"/>
        <w:tabs>
          <w:tab w:val="left" w:pos="960"/>
          <w:tab w:val="right" w:leader="dot" w:pos="9060"/>
        </w:tabs>
        <w:rPr>
          <w:ins w:id="139" w:author="Miruška Hrabčáková" w:date="2019-02-20T08:24:00Z"/>
          <w:rFonts w:asciiTheme="minorHAnsi" w:eastAsiaTheme="minorEastAsia" w:hAnsiTheme="minorHAnsi" w:cstheme="minorBidi"/>
          <w:noProof/>
          <w:sz w:val="22"/>
          <w:szCs w:val="22"/>
          <w:lang w:eastAsia="sk-SK"/>
        </w:rPr>
      </w:pPr>
      <w:ins w:id="140"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"_Toc1543539"</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3.1</w:t>
        </w:r>
        <w:r>
          <w:rPr>
            <w:rFonts w:asciiTheme="minorHAnsi" w:eastAsiaTheme="minorEastAsia" w:hAnsiTheme="minorHAnsi" w:cstheme="minorBidi"/>
            <w:noProof/>
            <w:sz w:val="22"/>
            <w:szCs w:val="22"/>
            <w:lang w:eastAsia="sk-SK"/>
          </w:rPr>
          <w:tab/>
        </w:r>
        <w:r w:rsidRPr="00BF6BD8">
          <w:rPr>
            <w:rStyle w:val="Hypertextovprepojenie"/>
            <w:noProof/>
          </w:rPr>
          <w:t>Administratívna finančná kontrola</w:t>
        </w:r>
        <w:r>
          <w:rPr>
            <w:noProof/>
            <w:webHidden/>
          </w:rPr>
          <w:tab/>
        </w:r>
        <w:r>
          <w:rPr>
            <w:noProof/>
            <w:webHidden/>
          </w:rPr>
          <w:fldChar w:fldCharType="begin"/>
        </w:r>
        <w:r>
          <w:rPr>
            <w:noProof/>
            <w:webHidden/>
          </w:rPr>
          <w:instrText xml:space="preserve"> PAGEREF _Toc1543539 \h </w:instrText>
        </w:r>
        <w:r>
          <w:rPr>
            <w:noProof/>
            <w:webHidden/>
          </w:rPr>
        </w:r>
      </w:ins>
      <w:r>
        <w:rPr>
          <w:noProof/>
          <w:webHidden/>
        </w:rPr>
        <w:fldChar w:fldCharType="separate"/>
      </w:r>
      <w:ins w:id="141" w:author="Miruška Hrabčáková" w:date="2019-02-20T08:24:00Z">
        <w:r>
          <w:rPr>
            <w:noProof/>
            <w:webHidden/>
          </w:rPr>
          <w:t>153</w:t>
        </w:r>
        <w:r>
          <w:rPr>
            <w:noProof/>
            <w:webHidden/>
          </w:rPr>
          <w:fldChar w:fldCharType="end"/>
        </w:r>
        <w:r w:rsidRPr="00BF6BD8">
          <w:rPr>
            <w:rStyle w:val="Hypertextovprepojenie"/>
            <w:noProof/>
          </w:rPr>
          <w:fldChar w:fldCharType="end"/>
        </w:r>
      </w:ins>
    </w:p>
    <w:p w14:paraId="35413C5E" w14:textId="77777777" w:rsidR="000F4C77" w:rsidRDefault="000F4C77">
      <w:pPr>
        <w:pStyle w:val="Obsah2"/>
        <w:tabs>
          <w:tab w:val="left" w:pos="960"/>
          <w:tab w:val="right" w:leader="dot" w:pos="9060"/>
        </w:tabs>
        <w:rPr>
          <w:ins w:id="142" w:author="Miruška Hrabčáková" w:date="2019-02-20T08:24:00Z"/>
          <w:rFonts w:asciiTheme="minorHAnsi" w:eastAsiaTheme="minorEastAsia" w:hAnsiTheme="minorHAnsi" w:cstheme="minorBidi"/>
          <w:noProof/>
          <w:sz w:val="22"/>
          <w:szCs w:val="22"/>
          <w:lang w:eastAsia="sk-SK"/>
        </w:rPr>
      </w:pPr>
      <w:ins w:id="143"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"_Toc1543540"</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3.2</w:t>
        </w:r>
        <w:r>
          <w:rPr>
            <w:rFonts w:asciiTheme="minorHAnsi" w:eastAsiaTheme="minorEastAsia" w:hAnsiTheme="minorHAnsi" w:cstheme="minorBidi"/>
            <w:noProof/>
            <w:sz w:val="22"/>
            <w:szCs w:val="22"/>
            <w:lang w:eastAsia="sk-SK"/>
          </w:rPr>
          <w:tab/>
        </w:r>
        <w:r w:rsidRPr="00BF6BD8">
          <w:rPr>
            <w:rStyle w:val="Hypertextovprepojenie"/>
            <w:noProof/>
          </w:rPr>
          <w:t>Finančná kontrola na mieste</w:t>
        </w:r>
        <w:r>
          <w:rPr>
            <w:noProof/>
            <w:webHidden/>
          </w:rPr>
          <w:tab/>
        </w:r>
        <w:r>
          <w:rPr>
            <w:noProof/>
            <w:webHidden/>
          </w:rPr>
          <w:fldChar w:fldCharType="begin"/>
        </w:r>
        <w:r>
          <w:rPr>
            <w:noProof/>
            <w:webHidden/>
          </w:rPr>
          <w:instrText xml:space="preserve"> PAGEREF _Toc1543540 \h </w:instrText>
        </w:r>
        <w:r>
          <w:rPr>
            <w:noProof/>
            <w:webHidden/>
          </w:rPr>
        </w:r>
      </w:ins>
      <w:r>
        <w:rPr>
          <w:noProof/>
          <w:webHidden/>
        </w:rPr>
        <w:fldChar w:fldCharType="separate"/>
      </w:r>
      <w:ins w:id="144" w:author="Miruška Hrabčáková" w:date="2019-02-20T08:24:00Z">
        <w:r>
          <w:rPr>
            <w:noProof/>
            <w:webHidden/>
          </w:rPr>
          <w:t>156</w:t>
        </w:r>
        <w:r>
          <w:rPr>
            <w:noProof/>
            <w:webHidden/>
          </w:rPr>
          <w:fldChar w:fldCharType="end"/>
        </w:r>
        <w:r w:rsidRPr="00BF6BD8">
          <w:rPr>
            <w:rStyle w:val="Hypertextovprepojenie"/>
            <w:noProof/>
          </w:rPr>
          <w:fldChar w:fldCharType="end"/>
        </w:r>
      </w:ins>
    </w:p>
    <w:p w14:paraId="22B5C55B" w14:textId="77777777" w:rsidR="000F4C77" w:rsidRDefault="000F4C77">
      <w:pPr>
        <w:pStyle w:val="Obsah1"/>
        <w:tabs>
          <w:tab w:val="left" w:pos="482"/>
          <w:tab w:val="right" w:leader="dot" w:pos="9060"/>
        </w:tabs>
        <w:rPr>
          <w:ins w:id="145" w:author="Miruška Hrabčáková" w:date="2019-02-20T08:24:00Z"/>
          <w:rFonts w:asciiTheme="minorHAnsi" w:eastAsiaTheme="minorEastAsia" w:hAnsiTheme="minorHAnsi" w:cstheme="minorBidi"/>
          <w:noProof/>
          <w:sz w:val="22"/>
          <w:szCs w:val="22"/>
          <w:lang w:eastAsia="sk-SK"/>
        </w:rPr>
      </w:pPr>
      <w:ins w:id="146"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"_Toc1543541"</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4</w:t>
        </w:r>
        <w:r>
          <w:rPr>
            <w:rFonts w:asciiTheme="minorHAnsi" w:eastAsiaTheme="minorEastAsia" w:hAnsiTheme="minorHAnsi" w:cstheme="minorBidi"/>
            <w:noProof/>
            <w:sz w:val="22"/>
            <w:szCs w:val="22"/>
            <w:lang w:eastAsia="sk-SK"/>
          </w:rPr>
          <w:tab/>
        </w:r>
        <w:r w:rsidRPr="00BF6BD8">
          <w:rPr>
            <w:rStyle w:val="Hypertextovprepojenie"/>
            <w:noProof/>
          </w:rPr>
          <w:t>Prechodné a záverečné ustanovenia</w:t>
        </w:r>
        <w:r>
          <w:rPr>
            <w:noProof/>
            <w:webHidden/>
          </w:rPr>
          <w:tab/>
        </w:r>
        <w:r>
          <w:rPr>
            <w:noProof/>
            <w:webHidden/>
          </w:rPr>
          <w:fldChar w:fldCharType="begin"/>
        </w:r>
        <w:r>
          <w:rPr>
            <w:noProof/>
            <w:webHidden/>
          </w:rPr>
          <w:instrText xml:space="preserve"> PAGEREF _Toc1543541 \h </w:instrText>
        </w:r>
        <w:r>
          <w:rPr>
            <w:noProof/>
            <w:webHidden/>
          </w:rPr>
        </w:r>
      </w:ins>
      <w:r>
        <w:rPr>
          <w:noProof/>
          <w:webHidden/>
        </w:rPr>
        <w:fldChar w:fldCharType="separate"/>
      </w:r>
      <w:ins w:id="147" w:author="Miruška Hrabčáková" w:date="2019-02-20T08:24:00Z">
        <w:r>
          <w:rPr>
            <w:noProof/>
            <w:webHidden/>
          </w:rPr>
          <w:t>163</w:t>
        </w:r>
        <w:r>
          <w:rPr>
            <w:noProof/>
            <w:webHidden/>
          </w:rPr>
          <w:fldChar w:fldCharType="end"/>
        </w:r>
        <w:r w:rsidRPr="00BF6BD8">
          <w:rPr>
            <w:rStyle w:val="Hypertextovprepojenie"/>
            <w:noProof/>
          </w:rPr>
          <w:fldChar w:fldCharType="end"/>
        </w:r>
      </w:ins>
    </w:p>
    <w:p w14:paraId="3260FA6B" w14:textId="77777777" w:rsidR="000F4C77" w:rsidRDefault="000F4C77">
      <w:pPr>
        <w:pStyle w:val="Obsah1"/>
        <w:tabs>
          <w:tab w:val="left" w:pos="482"/>
          <w:tab w:val="right" w:leader="dot" w:pos="9060"/>
        </w:tabs>
        <w:rPr>
          <w:ins w:id="148" w:author="Miruška Hrabčáková" w:date="2019-02-20T08:24:00Z"/>
          <w:rFonts w:asciiTheme="minorHAnsi" w:eastAsiaTheme="minorEastAsia" w:hAnsiTheme="minorHAnsi" w:cstheme="minorBidi"/>
          <w:noProof/>
          <w:sz w:val="22"/>
          <w:szCs w:val="22"/>
          <w:lang w:eastAsia="sk-SK"/>
        </w:rPr>
      </w:pPr>
      <w:ins w:id="149" w:author="Miruška Hrabčáková" w:date="2019-02-20T08:24:00Z">
        <w:r w:rsidRPr="00BF6BD8">
          <w:rPr>
            <w:rStyle w:val="Hypertextovprepojenie"/>
            <w:noProof/>
          </w:rPr>
          <w:fldChar w:fldCharType="begin"/>
        </w:r>
        <w:r w:rsidRPr="00BF6BD8">
          <w:rPr>
            <w:rStyle w:val="Hypertextovprepojenie"/>
            <w:noProof/>
          </w:rPr>
          <w:instrText xml:space="preserve"> </w:instrText>
        </w:r>
        <w:r>
          <w:rPr>
            <w:noProof/>
          </w:rPr>
          <w:instrText>HYPERLINK \l "_Toc1543542"</w:instrText>
        </w:r>
        <w:r w:rsidRPr="00BF6BD8">
          <w:rPr>
            <w:rStyle w:val="Hypertextovprepojenie"/>
            <w:noProof/>
          </w:rPr>
          <w:instrText xml:space="preserve"> </w:instrText>
        </w:r>
        <w:r w:rsidRPr="00BF6BD8">
          <w:rPr>
            <w:rStyle w:val="Hypertextovprepojenie"/>
            <w:noProof/>
          </w:rPr>
        </w:r>
        <w:r w:rsidRPr="00BF6BD8">
          <w:rPr>
            <w:rStyle w:val="Hypertextovprepojenie"/>
            <w:noProof/>
          </w:rPr>
          <w:fldChar w:fldCharType="separate"/>
        </w:r>
        <w:r w:rsidRPr="00BF6BD8">
          <w:rPr>
            <w:rStyle w:val="Hypertextovprepojenie"/>
            <w:noProof/>
          </w:rPr>
          <w:t>5</w:t>
        </w:r>
        <w:r>
          <w:rPr>
            <w:rFonts w:asciiTheme="minorHAnsi" w:eastAsiaTheme="minorEastAsia" w:hAnsiTheme="minorHAnsi" w:cstheme="minorBidi"/>
            <w:noProof/>
            <w:sz w:val="22"/>
            <w:szCs w:val="22"/>
            <w:lang w:eastAsia="sk-SK"/>
          </w:rPr>
          <w:tab/>
        </w:r>
        <w:r w:rsidRPr="00BF6BD8">
          <w:rPr>
            <w:rStyle w:val="Hypertextovprepojenie"/>
            <w:noProof/>
          </w:rPr>
          <w:t>Prílohy</w:t>
        </w:r>
        <w:r>
          <w:rPr>
            <w:noProof/>
            <w:webHidden/>
          </w:rPr>
          <w:tab/>
        </w:r>
        <w:r>
          <w:rPr>
            <w:noProof/>
            <w:webHidden/>
          </w:rPr>
          <w:fldChar w:fldCharType="begin"/>
        </w:r>
        <w:r>
          <w:rPr>
            <w:noProof/>
            <w:webHidden/>
          </w:rPr>
          <w:instrText xml:space="preserve"> PAGEREF _Toc1543542 \h </w:instrText>
        </w:r>
        <w:r>
          <w:rPr>
            <w:noProof/>
            <w:webHidden/>
          </w:rPr>
        </w:r>
      </w:ins>
      <w:r>
        <w:rPr>
          <w:noProof/>
          <w:webHidden/>
        </w:rPr>
        <w:fldChar w:fldCharType="separate"/>
      </w:r>
      <w:ins w:id="150" w:author="Miruška Hrabčáková" w:date="2019-02-20T08:24:00Z">
        <w:r>
          <w:rPr>
            <w:noProof/>
            <w:webHidden/>
          </w:rPr>
          <w:t>164</w:t>
        </w:r>
        <w:r>
          <w:rPr>
            <w:noProof/>
            <w:webHidden/>
          </w:rPr>
          <w:fldChar w:fldCharType="end"/>
        </w:r>
        <w:r w:rsidRPr="00BF6BD8">
          <w:rPr>
            <w:rStyle w:val="Hypertextovprepojenie"/>
            <w:noProof/>
          </w:rPr>
          <w:fldChar w:fldCharType="end"/>
        </w:r>
      </w:ins>
    </w:p>
    <w:p w14:paraId="18BC38E9" w14:textId="77777777" w:rsidR="00BF74B6" w:rsidRPr="00E135DC" w:rsidDel="000F4C77" w:rsidRDefault="00BF74B6">
      <w:pPr>
        <w:pStyle w:val="Obsah1"/>
        <w:tabs>
          <w:tab w:val="left" w:pos="482"/>
          <w:tab w:val="right" w:leader="dot" w:pos="9060"/>
        </w:tabs>
        <w:rPr>
          <w:del w:id="151" w:author="Miruška Hrabčáková" w:date="2019-02-20T08:24:00Z"/>
          <w:rFonts w:eastAsiaTheme="minorEastAsia" w:cs="Arial"/>
          <w:noProof/>
          <w:sz w:val="19"/>
          <w:szCs w:val="19"/>
          <w:lang w:eastAsia="sk-SK"/>
        </w:rPr>
      </w:pPr>
      <w:del w:id="152" w:author="Miruška Hrabčáková" w:date="2019-02-20T08:24:00Z">
        <w:r w:rsidRPr="000F4C77" w:rsidDel="000F4C77">
          <w:rPr>
            <w:rFonts w:cs="Arial"/>
            <w:noProof/>
            <w:sz w:val="19"/>
            <w:szCs w:val="19"/>
            <w:rPrChange w:id="153" w:author="Miruška Hrabčáková" w:date="2019-02-20T08:24:00Z">
              <w:rPr>
                <w:rStyle w:val="Hypertextovprepojenie"/>
                <w:rFonts w:cs="Arial"/>
                <w:noProof/>
                <w:szCs w:val="19"/>
              </w:rPr>
            </w:rPrChange>
          </w:rPr>
          <w:delText>1</w:delText>
        </w:r>
        <w:r w:rsidRPr="00E135DC" w:rsidDel="000F4C77">
          <w:rPr>
            <w:rFonts w:eastAsiaTheme="minorEastAsia" w:cs="Arial"/>
            <w:noProof/>
            <w:sz w:val="19"/>
            <w:szCs w:val="19"/>
            <w:lang w:eastAsia="sk-SK"/>
          </w:rPr>
          <w:tab/>
        </w:r>
        <w:r w:rsidRPr="000F4C77" w:rsidDel="000F4C77">
          <w:rPr>
            <w:rFonts w:cs="Arial"/>
            <w:noProof/>
            <w:sz w:val="19"/>
            <w:szCs w:val="19"/>
            <w:rPrChange w:id="154" w:author="Miruška Hrabčáková" w:date="2019-02-20T08:24:00Z">
              <w:rPr>
                <w:rStyle w:val="Hypertextovprepojenie"/>
                <w:rFonts w:cs="Arial"/>
                <w:noProof/>
                <w:szCs w:val="19"/>
              </w:rPr>
            </w:rPrChange>
          </w:rPr>
          <w:delText>Úvod</w:delText>
        </w:r>
        <w:r w:rsidRPr="00E135DC" w:rsidDel="000F4C77">
          <w:rPr>
            <w:rFonts w:cs="Arial"/>
            <w:noProof/>
            <w:webHidden/>
            <w:sz w:val="19"/>
            <w:szCs w:val="19"/>
          </w:rPr>
          <w:tab/>
        </w:r>
        <w:r w:rsidR="007F059F" w:rsidDel="000F4C77">
          <w:rPr>
            <w:rFonts w:cs="Arial"/>
            <w:noProof/>
            <w:webHidden/>
            <w:sz w:val="19"/>
            <w:szCs w:val="19"/>
          </w:rPr>
          <w:delText>4</w:delText>
        </w:r>
      </w:del>
    </w:p>
    <w:p w14:paraId="07E00004" w14:textId="77777777" w:rsidR="00BF74B6" w:rsidRPr="00E135DC" w:rsidDel="000F4C77" w:rsidRDefault="00BF74B6">
      <w:pPr>
        <w:pStyle w:val="Obsah2"/>
        <w:tabs>
          <w:tab w:val="left" w:pos="960"/>
          <w:tab w:val="right" w:leader="dot" w:pos="9060"/>
        </w:tabs>
        <w:rPr>
          <w:del w:id="155" w:author="Miruška Hrabčáková" w:date="2019-02-20T08:24:00Z"/>
          <w:rFonts w:eastAsiaTheme="minorEastAsia" w:cs="Arial"/>
          <w:noProof/>
          <w:sz w:val="19"/>
          <w:szCs w:val="19"/>
          <w:lang w:eastAsia="sk-SK"/>
        </w:rPr>
      </w:pPr>
      <w:del w:id="156" w:author="Miruška Hrabčáková" w:date="2019-02-20T08:24:00Z">
        <w:r w:rsidRPr="000F4C77" w:rsidDel="000F4C77">
          <w:rPr>
            <w:rFonts w:cs="Arial"/>
            <w:noProof/>
            <w:sz w:val="19"/>
            <w:szCs w:val="19"/>
            <w:rPrChange w:id="157" w:author="Miruška Hrabčáková" w:date="2019-02-20T08:24:00Z">
              <w:rPr>
                <w:rStyle w:val="Hypertextovprepojenie"/>
                <w:rFonts w:cs="Arial"/>
                <w:noProof/>
                <w:szCs w:val="19"/>
              </w:rPr>
            </w:rPrChange>
          </w:rPr>
          <w:delText>1.1</w:delText>
        </w:r>
        <w:r w:rsidRPr="00E135DC" w:rsidDel="000F4C77">
          <w:rPr>
            <w:rFonts w:eastAsiaTheme="minorEastAsia" w:cs="Arial"/>
            <w:noProof/>
            <w:sz w:val="19"/>
            <w:szCs w:val="19"/>
            <w:lang w:eastAsia="sk-SK"/>
          </w:rPr>
          <w:tab/>
        </w:r>
        <w:r w:rsidRPr="000F4C77" w:rsidDel="000F4C77">
          <w:rPr>
            <w:rFonts w:cs="Arial"/>
            <w:noProof/>
            <w:sz w:val="19"/>
            <w:szCs w:val="19"/>
            <w:rPrChange w:id="158" w:author="Miruška Hrabčáková" w:date="2019-02-20T08:24:00Z">
              <w:rPr>
                <w:rStyle w:val="Hypertextovprepojenie"/>
                <w:rFonts w:cs="Arial"/>
                <w:noProof/>
                <w:szCs w:val="19"/>
              </w:rPr>
            </w:rPrChange>
          </w:rPr>
          <w:delText>Účinnosť príručky pre prijímateľa</w:delText>
        </w:r>
        <w:r w:rsidRPr="00E135DC" w:rsidDel="000F4C77">
          <w:rPr>
            <w:rFonts w:cs="Arial"/>
            <w:noProof/>
            <w:webHidden/>
            <w:sz w:val="19"/>
            <w:szCs w:val="19"/>
          </w:rPr>
          <w:tab/>
        </w:r>
        <w:r w:rsidR="007F059F" w:rsidDel="000F4C77">
          <w:rPr>
            <w:rFonts w:cs="Arial"/>
            <w:noProof/>
            <w:webHidden/>
            <w:sz w:val="19"/>
            <w:szCs w:val="19"/>
          </w:rPr>
          <w:delText>4</w:delText>
        </w:r>
      </w:del>
    </w:p>
    <w:p w14:paraId="376D43DD" w14:textId="77777777" w:rsidR="00BF74B6" w:rsidRPr="00E135DC" w:rsidDel="000F4C77" w:rsidRDefault="00BF74B6">
      <w:pPr>
        <w:pStyle w:val="Obsah2"/>
        <w:tabs>
          <w:tab w:val="left" w:pos="960"/>
          <w:tab w:val="right" w:leader="dot" w:pos="9060"/>
        </w:tabs>
        <w:rPr>
          <w:del w:id="159" w:author="Miruška Hrabčáková" w:date="2019-02-20T08:24:00Z"/>
          <w:rFonts w:eastAsiaTheme="minorEastAsia" w:cs="Arial"/>
          <w:noProof/>
          <w:sz w:val="19"/>
          <w:szCs w:val="19"/>
          <w:lang w:eastAsia="sk-SK"/>
        </w:rPr>
      </w:pPr>
      <w:del w:id="160" w:author="Miruška Hrabčáková" w:date="2019-02-20T08:24:00Z">
        <w:r w:rsidRPr="000F4C77" w:rsidDel="000F4C77">
          <w:rPr>
            <w:rFonts w:cs="Arial"/>
            <w:noProof/>
            <w:sz w:val="19"/>
            <w:szCs w:val="19"/>
            <w:rPrChange w:id="161" w:author="Miruška Hrabčáková" w:date="2019-02-20T08:24:00Z">
              <w:rPr>
                <w:rStyle w:val="Hypertextovprepojenie"/>
                <w:rFonts w:cs="Arial"/>
                <w:noProof/>
                <w:szCs w:val="19"/>
              </w:rPr>
            </w:rPrChange>
          </w:rPr>
          <w:delText>1.2</w:delText>
        </w:r>
        <w:r w:rsidRPr="00E135DC" w:rsidDel="000F4C77">
          <w:rPr>
            <w:rFonts w:eastAsiaTheme="minorEastAsia" w:cs="Arial"/>
            <w:noProof/>
            <w:sz w:val="19"/>
            <w:szCs w:val="19"/>
            <w:lang w:eastAsia="sk-SK"/>
          </w:rPr>
          <w:tab/>
        </w:r>
        <w:r w:rsidRPr="000F4C77" w:rsidDel="000F4C77">
          <w:rPr>
            <w:rFonts w:cs="Arial"/>
            <w:noProof/>
            <w:sz w:val="19"/>
            <w:szCs w:val="19"/>
            <w:rPrChange w:id="162" w:author="Miruška Hrabčáková" w:date="2019-02-20T08:24:00Z">
              <w:rPr>
                <w:rStyle w:val="Hypertextovprepojenie"/>
                <w:rFonts w:cs="Arial"/>
                <w:noProof/>
                <w:szCs w:val="19"/>
              </w:rPr>
            </w:rPrChange>
          </w:rPr>
          <w:delText>Cieľ príručky pre prijímateľa</w:delText>
        </w:r>
        <w:r w:rsidRPr="00E135DC" w:rsidDel="000F4C77">
          <w:rPr>
            <w:rFonts w:cs="Arial"/>
            <w:noProof/>
            <w:webHidden/>
            <w:sz w:val="19"/>
            <w:szCs w:val="19"/>
          </w:rPr>
          <w:tab/>
        </w:r>
        <w:r w:rsidR="007F059F" w:rsidDel="000F4C77">
          <w:rPr>
            <w:rFonts w:cs="Arial"/>
            <w:noProof/>
            <w:webHidden/>
            <w:sz w:val="19"/>
            <w:szCs w:val="19"/>
          </w:rPr>
          <w:delText>4</w:delText>
        </w:r>
      </w:del>
    </w:p>
    <w:p w14:paraId="75D147C7" w14:textId="77777777" w:rsidR="00BF74B6" w:rsidRPr="00E135DC" w:rsidDel="000F4C77" w:rsidRDefault="00BF74B6">
      <w:pPr>
        <w:pStyle w:val="Obsah2"/>
        <w:tabs>
          <w:tab w:val="left" w:pos="960"/>
          <w:tab w:val="right" w:leader="dot" w:pos="9060"/>
        </w:tabs>
        <w:rPr>
          <w:del w:id="163" w:author="Miruška Hrabčáková" w:date="2019-02-20T08:24:00Z"/>
          <w:rFonts w:eastAsiaTheme="minorEastAsia" w:cs="Arial"/>
          <w:noProof/>
          <w:sz w:val="19"/>
          <w:szCs w:val="19"/>
          <w:lang w:eastAsia="sk-SK"/>
        </w:rPr>
      </w:pPr>
      <w:del w:id="164" w:author="Miruška Hrabčáková" w:date="2019-02-20T08:24:00Z">
        <w:r w:rsidRPr="000F4C77" w:rsidDel="000F4C77">
          <w:rPr>
            <w:rFonts w:cs="Arial"/>
            <w:noProof/>
            <w:sz w:val="19"/>
            <w:szCs w:val="19"/>
            <w:rPrChange w:id="165" w:author="Miruška Hrabčáková" w:date="2019-02-20T08:24:00Z">
              <w:rPr>
                <w:rStyle w:val="Hypertextovprepojenie"/>
                <w:rFonts w:cs="Arial"/>
                <w:noProof/>
                <w:szCs w:val="19"/>
              </w:rPr>
            </w:rPrChange>
          </w:rPr>
          <w:delText>1.3</w:delText>
        </w:r>
        <w:r w:rsidRPr="00E135DC" w:rsidDel="000F4C77">
          <w:rPr>
            <w:rFonts w:eastAsiaTheme="minorEastAsia" w:cs="Arial"/>
            <w:noProof/>
            <w:sz w:val="19"/>
            <w:szCs w:val="19"/>
            <w:lang w:eastAsia="sk-SK"/>
          </w:rPr>
          <w:tab/>
        </w:r>
        <w:r w:rsidRPr="000F4C77" w:rsidDel="000F4C77">
          <w:rPr>
            <w:rFonts w:cs="Arial"/>
            <w:noProof/>
            <w:sz w:val="19"/>
            <w:szCs w:val="19"/>
            <w:rPrChange w:id="166" w:author="Miruška Hrabčáková" w:date="2019-02-20T08:24:00Z">
              <w:rPr>
                <w:rStyle w:val="Hypertextovprepojenie"/>
                <w:rFonts w:cs="Arial"/>
                <w:noProof/>
                <w:szCs w:val="19"/>
              </w:rPr>
            </w:rPrChange>
          </w:rPr>
          <w:delText>Definícia pojmov</w:delText>
        </w:r>
        <w:r w:rsidRPr="00E135DC" w:rsidDel="000F4C77">
          <w:rPr>
            <w:rFonts w:cs="Arial"/>
            <w:noProof/>
            <w:webHidden/>
            <w:sz w:val="19"/>
            <w:szCs w:val="19"/>
          </w:rPr>
          <w:tab/>
        </w:r>
        <w:r w:rsidR="007F059F" w:rsidDel="000F4C77">
          <w:rPr>
            <w:rFonts w:cs="Arial"/>
            <w:noProof/>
            <w:webHidden/>
            <w:sz w:val="19"/>
            <w:szCs w:val="19"/>
          </w:rPr>
          <w:delText>5</w:delText>
        </w:r>
      </w:del>
    </w:p>
    <w:p w14:paraId="78BB9CF8" w14:textId="6EAF5739" w:rsidR="00BF74B6" w:rsidRPr="00E135DC" w:rsidDel="000F4C77" w:rsidRDefault="00BF74B6">
      <w:pPr>
        <w:pStyle w:val="Obsah2"/>
        <w:tabs>
          <w:tab w:val="left" w:pos="960"/>
          <w:tab w:val="right" w:leader="dot" w:pos="9060"/>
        </w:tabs>
        <w:rPr>
          <w:del w:id="167" w:author="Miruška Hrabčáková" w:date="2019-02-20T08:24:00Z"/>
          <w:rFonts w:eastAsiaTheme="minorEastAsia" w:cs="Arial"/>
          <w:noProof/>
          <w:sz w:val="19"/>
          <w:szCs w:val="19"/>
          <w:lang w:eastAsia="sk-SK"/>
        </w:rPr>
      </w:pPr>
      <w:del w:id="168" w:author="Miruška Hrabčáková" w:date="2019-02-20T08:24:00Z">
        <w:r w:rsidRPr="000F4C77" w:rsidDel="000F4C77">
          <w:rPr>
            <w:rFonts w:cs="Arial"/>
            <w:noProof/>
            <w:sz w:val="19"/>
            <w:szCs w:val="19"/>
            <w:rPrChange w:id="169" w:author="Miruška Hrabčáková" w:date="2019-02-20T08:24:00Z">
              <w:rPr>
                <w:rStyle w:val="Hypertextovprepojenie"/>
                <w:rFonts w:cs="Arial"/>
                <w:noProof/>
                <w:szCs w:val="19"/>
              </w:rPr>
            </w:rPrChange>
          </w:rPr>
          <w:delText>1.4</w:delText>
        </w:r>
        <w:r w:rsidRPr="00E135DC" w:rsidDel="000F4C77">
          <w:rPr>
            <w:rFonts w:eastAsiaTheme="minorEastAsia" w:cs="Arial"/>
            <w:noProof/>
            <w:sz w:val="19"/>
            <w:szCs w:val="19"/>
            <w:lang w:eastAsia="sk-SK"/>
          </w:rPr>
          <w:tab/>
        </w:r>
        <w:r w:rsidRPr="000F4C77" w:rsidDel="000F4C77">
          <w:rPr>
            <w:rFonts w:cs="Arial"/>
            <w:noProof/>
            <w:sz w:val="19"/>
            <w:szCs w:val="19"/>
            <w:rPrChange w:id="170" w:author="Miruška Hrabčáková" w:date="2019-02-20T08:24:00Z">
              <w:rPr>
                <w:rStyle w:val="Hypertextovprepojenie"/>
                <w:rFonts w:cs="Arial"/>
                <w:noProof/>
                <w:szCs w:val="19"/>
              </w:rPr>
            </w:rPrChange>
          </w:rPr>
          <w:delText>Skratky</w:delText>
        </w:r>
        <w:r w:rsidRPr="00E135DC" w:rsidDel="000F4C77">
          <w:rPr>
            <w:rFonts w:cs="Arial"/>
            <w:noProof/>
            <w:webHidden/>
            <w:sz w:val="19"/>
            <w:szCs w:val="19"/>
          </w:rPr>
          <w:tab/>
        </w:r>
        <w:r w:rsidR="007F059F" w:rsidDel="000F4C77">
          <w:rPr>
            <w:rFonts w:cs="Arial"/>
            <w:noProof/>
            <w:webHidden/>
            <w:sz w:val="19"/>
            <w:szCs w:val="19"/>
          </w:rPr>
          <w:delText>15</w:delText>
        </w:r>
      </w:del>
    </w:p>
    <w:p w14:paraId="5081C3B7" w14:textId="57B2187F" w:rsidR="00BF74B6" w:rsidRPr="00E135DC" w:rsidDel="000F4C77" w:rsidRDefault="00BF74B6">
      <w:pPr>
        <w:pStyle w:val="Obsah2"/>
        <w:tabs>
          <w:tab w:val="left" w:pos="960"/>
          <w:tab w:val="right" w:leader="dot" w:pos="9060"/>
        </w:tabs>
        <w:rPr>
          <w:del w:id="171" w:author="Miruška Hrabčáková" w:date="2019-02-20T08:24:00Z"/>
          <w:rFonts w:eastAsiaTheme="minorEastAsia" w:cs="Arial"/>
          <w:noProof/>
          <w:sz w:val="19"/>
          <w:szCs w:val="19"/>
          <w:lang w:eastAsia="sk-SK"/>
        </w:rPr>
      </w:pPr>
      <w:del w:id="172" w:author="Miruška Hrabčáková" w:date="2019-02-20T08:24:00Z">
        <w:r w:rsidRPr="000F4C77" w:rsidDel="000F4C77">
          <w:rPr>
            <w:rFonts w:cs="Arial"/>
            <w:noProof/>
            <w:sz w:val="19"/>
            <w:szCs w:val="19"/>
            <w:rPrChange w:id="173" w:author="Miruška Hrabčáková" w:date="2019-02-20T08:24:00Z">
              <w:rPr>
                <w:rStyle w:val="Hypertextovprepojenie"/>
                <w:rFonts w:cs="Arial"/>
                <w:noProof/>
                <w:szCs w:val="19"/>
              </w:rPr>
            </w:rPrChange>
          </w:rPr>
          <w:delText>1.5</w:delText>
        </w:r>
        <w:r w:rsidRPr="00E135DC" w:rsidDel="000F4C77">
          <w:rPr>
            <w:rFonts w:eastAsiaTheme="minorEastAsia" w:cs="Arial"/>
            <w:noProof/>
            <w:sz w:val="19"/>
            <w:szCs w:val="19"/>
            <w:lang w:eastAsia="sk-SK"/>
          </w:rPr>
          <w:tab/>
        </w:r>
        <w:r w:rsidRPr="000F4C77" w:rsidDel="000F4C77">
          <w:rPr>
            <w:rFonts w:cs="Arial"/>
            <w:noProof/>
            <w:sz w:val="19"/>
            <w:szCs w:val="19"/>
            <w:rPrChange w:id="174" w:author="Miruška Hrabčáková" w:date="2019-02-20T08:24:00Z">
              <w:rPr>
                <w:rStyle w:val="Hypertextovprepojenie"/>
                <w:rFonts w:cs="Arial"/>
                <w:noProof/>
                <w:szCs w:val="19"/>
              </w:rPr>
            </w:rPrChange>
          </w:rPr>
          <w:delText>Legislatíva</w:delText>
        </w:r>
        <w:r w:rsidRPr="00E135DC" w:rsidDel="000F4C77">
          <w:rPr>
            <w:rFonts w:cs="Arial"/>
            <w:noProof/>
            <w:webHidden/>
            <w:sz w:val="19"/>
            <w:szCs w:val="19"/>
          </w:rPr>
          <w:tab/>
        </w:r>
        <w:r w:rsidR="007F059F" w:rsidDel="000F4C77">
          <w:rPr>
            <w:rFonts w:cs="Arial"/>
            <w:noProof/>
            <w:webHidden/>
            <w:sz w:val="19"/>
            <w:szCs w:val="19"/>
          </w:rPr>
          <w:delText>17</w:delText>
        </w:r>
      </w:del>
    </w:p>
    <w:p w14:paraId="1D3E136E" w14:textId="6662B2DA" w:rsidR="00BF74B6" w:rsidRPr="00E135DC" w:rsidDel="000F4C77" w:rsidRDefault="00BF74B6">
      <w:pPr>
        <w:pStyle w:val="Obsah1"/>
        <w:tabs>
          <w:tab w:val="left" w:pos="482"/>
          <w:tab w:val="right" w:leader="dot" w:pos="9060"/>
        </w:tabs>
        <w:rPr>
          <w:del w:id="175" w:author="Miruška Hrabčáková" w:date="2019-02-20T08:24:00Z"/>
          <w:rFonts w:eastAsiaTheme="minorEastAsia" w:cs="Arial"/>
          <w:noProof/>
          <w:sz w:val="19"/>
          <w:szCs w:val="19"/>
          <w:lang w:eastAsia="sk-SK"/>
        </w:rPr>
      </w:pPr>
      <w:del w:id="176" w:author="Miruška Hrabčáková" w:date="2019-02-20T08:24:00Z">
        <w:r w:rsidRPr="000F4C77" w:rsidDel="000F4C77">
          <w:rPr>
            <w:rFonts w:cs="Arial"/>
            <w:noProof/>
            <w:sz w:val="19"/>
            <w:szCs w:val="19"/>
            <w:rPrChange w:id="177" w:author="Miruška Hrabčáková" w:date="2019-02-20T08:24:00Z">
              <w:rPr>
                <w:rStyle w:val="Hypertextovprepojenie"/>
                <w:rFonts w:cs="Arial"/>
                <w:noProof/>
                <w:szCs w:val="19"/>
              </w:rPr>
            </w:rPrChange>
          </w:rPr>
          <w:delText>2</w:delText>
        </w:r>
        <w:r w:rsidRPr="00E135DC" w:rsidDel="000F4C77">
          <w:rPr>
            <w:rFonts w:eastAsiaTheme="minorEastAsia" w:cs="Arial"/>
            <w:noProof/>
            <w:sz w:val="19"/>
            <w:szCs w:val="19"/>
            <w:lang w:eastAsia="sk-SK"/>
          </w:rPr>
          <w:tab/>
        </w:r>
        <w:r w:rsidRPr="000F4C77" w:rsidDel="000F4C77">
          <w:rPr>
            <w:rFonts w:cs="Arial"/>
            <w:noProof/>
            <w:sz w:val="19"/>
            <w:szCs w:val="19"/>
            <w:rPrChange w:id="178" w:author="Miruška Hrabčáková" w:date="2019-02-20T08:24:00Z">
              <w:rPr>
                <w:rStyle w:val="Hypertextovprepojenie"/>
                <w:rFonts w:cs="Arial"/>
                <w:noProof/>
                <w:szCs w:val="19"/>
              </w:rPr>
            </w:rPrChange>
          </w:rPr>
          <w:delText>Realizácia projektov</w:delText>
        </w:r>
        <w:r w:rsidRPr="00E135DC" w:rsidDel="000F4C77">
          <w:rPr>
            <w:rFonts w:cs="Arial"/>
            <w:noProof/>
            <w:webHidden/>
            <w:sz w:val="19"/>
            <w:szCs w:val="19"/>
          </w:rPr>
          <w:tab/>
        </w:r>
        <w:r w:rsidR="007F059F" w:rsidDel="000F4C77">
          <w:rPr>
            <w:rFonts w:cs="Arial"/>
            <w:noProof/>
            <w:webHidden/>
            <w:sz w:val="19"/>
            <w:szCs w:val="19"/>
          </w:rPr>
          <w:delText>18</w:delText>
        </w:r>
      </w:del>
    </w:p>
    <w:p w14:paraId="717C3587" w14:textId="7374328E" w:rsidR="00BF74B6" w:rsidRPr="00E135DC" w:rsidDel="000F4C77" w:rsidRDefault="00BF74B6">
      <w:pPr>
        <w:pStyle w:val="Obsah2"/>
        <w:tabs>
          <w:tab w:val="left" w:pos="960"/>
          <w:tab w:val="right" w:leader="dot" w:pos="9060"/>
        </w:tabs>
        <w:rPr>
          <w:del w:id="179" w:author="Miruška Hrabčáková" w:date="2019-02-20T08:24:00Z"/>
          <w:rFonts w:eastAsiaTheme="minorEastAsia" w:cs="Arial"/>
          <w:noProof/>
          <w:sz w:val="19"/>
          <w:szCs w:val="19"/>
          <w:lang w:eastAsia="sk-SK"/>
        </w:rPr>
      </w:pPr>
      <w:del w:id="180" w:author="Miruška Hrabčáková" w:date="2019-02-20T08:24:00Z">
        <w:r w:rsidRPr="000F4C77" w:rsidDel="000F4C77">
          <w:rPr>
            <w:rFonts w:cs="Arial"/>
            <w:noProof/>
            <w:sz w:val="19"/>
            <w:szCs w:val="19"/>
            <w:rPrChange w:id="181" w:author="Miruška Hrabčáková" w:date="2019-02-20T08:24:00Z">
              <w:rPr>
                <w:rStyle w:val="Hypertextovprepojenie"/>
                <w:rFonts w:cs="Arial"/>
                <w:noProof/>
                <w:szCs w:val="19"/>
              </w:rPr>
            </w:rPrChange>
          </w:rPr>
          <w:delText>2.1</w:delText>
        </w:r>
        <w:r w:rsidRPr="00E135DC" w:rsidDel="000F4C77">
          <w:rPr>
            <w:rFonts w:eastAsiaTheme="minorEastAsia" w:cs="Arial"/>
            <w:noProof/>
            <w:sz w:val="19"/>
            <w:szCs w:val="19"/>
            <w:lang w:eastAsia="sk-SK"/>
          </w:rPr>
          <w:tab/>
        </w:r>
        <w:r w:rsidRPr="000F4C77" w:rsidDel="000F4C77">
          <w:rPr>
            <w:rFonts w:cs="Arial"/>
            <w:noProof/>
            <w:sz w:val="19"/>
            <w:szCs w:val="19"/>
            <w:rPrChange w:id="182" w:author="Miruška Hrabčáková" w:date="2019-02-20T08:24:00Z">
              <w:rPr>
                <w:rStyle w:val="Hypertextovprepojenie"/>
                <w:rFonts w:cs="Arial"/>
                <w:noProof/>
                <w:szCs w:val="19"/>
              </w:rPr>
            </w:rPrChange>
          </w:rPr>
          <w:delText>Všeobecné informácie k realizácii projektov</w:delText>
        </w:r>
        <w:r w:rsidRPr="00E135DC" w:rsidDel="000F4C77">
          <w:rPr>
            <w:rFonts w:cs="Arial"/>
            <w:noProof/>
            <w:webHidden/>
            <w:sz w:val="19"/>
            <w:szCs w:val="19"/>
          </w:rPr>
          <w:tab/>
        </w:r>
        <w:r w:rsidR="007F059F" w:rsidDel="000F4C77">
          <w:rPr>
            <w:rFonts w:cs="Arial"/>
            <w:noProof/>
            <w:webHidden/>
            <w:sz w:val="19"/>
            <w:szCs w:val="19"/>
          </w:rPr>
          <w:delText>18</w:delText>
        </w:r>
      </w:del>
    </w:p>
    <w:p w14:paraId="451E82B0" w14:textId="4BC457DD" w:rsidR="00BF74B6" w:rsidRPr="00E135DC" w:rsidDel="000F4C77" w:rsidRDefault="00BF74B6">
      <w:pPr>
        <w:pStyle w:val="Obsah3"/>
        <w:rPr>
          <w:del w:id="183" w:author="Miruška Hrabčáková" w:date="2019-02-20T08:24:00Z"/>
          <w:rFonts w:eastAsiaTheme="minorEastAsia" w:cs="Arial"/>
          <w:noProof/>
          <w:sz w:val="19"/>
          <w:szCs w:val="19"/>
          <w:lang w:eastAsia="sk-SK"/>
        </w:rPr>
      </w:pPr>
      <w:del w:id="184" w:author="Miruška Hrabčáková" w:date="2019-02-20T08:24:00Z">
        <w:r w:rsidRPr="000F4C77" w:rsidDel="000F4C77">
          <w:rPr>
            <w:rFonts w:cs="Arial"/>
            <w:noProof/>
            <w:sz w:val="19"/>
            <w:szCs w:val="19"/>
            <w:rPrChange w:id="185" w:author="Miruška Hrabčáková" w:date="2019-02-20T08:24:00Z">
              <w:rPr>
                <w:rStyle w:val="Hypertextovprepojenie"/>
                <w:rFonts w:cs="Arial"/>
                <w:noProof/>
                <w:szCs w:val="19"/>
              </w:rPr>
            </w:rPrChange>
          </w:rPr>
          <w:delText>2.1.1</w:delText>
        </w:r>
        <w:r w:rsidRPr="00E135DC" w:rsidDel="000F4C77">
          <w:rPr>
            <w:rFonts w:eastAsiaTheme="minorEastAsia" w:cs="Arial"/>
            <w:noProof/>
            <w:sz w:val="19"/>
            <w:szCs w:val="19"/>
            <w:lang w:eastAsia="sk-SK"/>
          </w:rPr>
          <w:tab/>
        </w:r>
        <w:r w:rsidRPr="000F4C77" w:rsidDel="000F4C77">
          <w:rPr>
            <w:rFonts w:cs="Arial"/>
            <w:noProof/>
            <w:sz w:val="19"/>
            <w:szCs w:val="19"/>
            <w:rPrChange w:id="186" w:author="Miruška Hrabčáková" w:date="2019-02-20T08:24:00Z">
              <w:rPr>
                <w:rStyle w:val="Hypertextovprepojenie"/>
                <w:rFonts w:cs="Arial"/>
                <w:noProof/>
                <w:szCs w:val="19"/>
              </w:rPr>
            </w:rPrChange>
          </w:rPr>
          <w:delText>Všeobecné informácie</w:delText>
        </w:r>
        <w:r w:rsidRPr="00E135DC" w:rsidDel="000F4C77">
          <w:rPr>
            <w:rFonts w:cs="Arial"/>
            <w:noProof/>
            <w:webHidden/>
            <w:sz w:val="19"/>
            <w:szCs w:val="19"/>
          </w:rPr>
          <w:tab/>
        </w:r>
        <w:r w:rsidR="007F059F" w:rsidDel="000F4C77">
          <w:rPr>
            <w:rFonts w:cs="Arial"/>
            <w:noProof/>
            <w:webHidden/>
            <w:sz w:val="19"/>
            <w:szCs w:val="19"/>
          </w:rPr>
          <w:delText>18</w:delText>
        </w:r>
      </w:del>
    </w:p>
    <w:p w14:paraId="3E888383" w14:textId="466B90E0" w:rsidR="00BF74B6" w:rsidRPr="00E135DC" w:rsidDel="000F4C77" w:rsidRDefault="00BF74B6">
      <w:pPr>
        <w:pStyle w:val="Obsah3"/>
        <w:rPr>
          <w:del w:id="187" w:author="Miruška Hrabčáková" w:date="2019-02-20T08:24:00Z"/>
          <w:rFonts w:eastAsiaTheme="minorEastAsia" w:cs="Arial"/>
          <w:noProof/>
          <w:sz w:val="19"/>
          <w:szCs w:val="19"/>
          <w:lang w:eastAsia="sk-SK"/>
        </w:rPr>
      </w:pPr>
      <w:del w:id="188" w:author="Miruška Hrabčáková" w:date="2019-02-20T08:24:00Z">
        <w:r w:rsidRPr="000F4C77" w:rsidDel="000F4C77">
          <w:rPr>
            <w:rFonts w:cs="Arial"/>
            <w:noProof/>
            <w:sz w:val="19"/>
            <w:szCs w:val="19"/>
            <w:rPrChange w:id="189" w:author="Miruška Hrabčáková" w:date="2019-02-20T08:24:00Z">
              <w:rPr>
                <w:rStyle w:val="Hypertextovprepojenie"/>
                <w:rFonts w:cs="Arial"/>
                <w:noProof/>
                <w:szCs w:val="19"/>
              </w:rPr>
            </w:rPrChange>
          </w:rPr>
          <w:delText>2.1.2</w:delText>
        </w:r>
        <w:r w:rsidRPr="00E135DC" w:rsidDel="000F4C77">
          <w:rPr>
            <w:rFonts w:eastAsiaTheme="minorEastAsia" w:cs="Arial"/>
            <w:noProof/>
            <w:sz w:val="19"/>
            <w:szCs w:val="19"/>
            <w:lang w:eastAsia="sk-SK"/>
          </w:rPr>
          <w:tab/>
        </w:r>
        <w:r w:rsidRPr="000F4C77" w:rsidDel="000F4C77">
          <w:rPr>
            <w:rFonts w:cs="Arial"/>
            <w:noProof/>
            <w:sz w:val="19"/>
            <w:szCs w:val="19"/>
            <w:rPrChange w:id="190" w:author="Miruška Hrabčáková" w:date="2019-02-20T08:24:00Z">
              <w:rPr>
                <w:rStyle w:val="Hypertextovprepojenie"/>
                <w:rFonts w:cs="Arial"/>
                <w:noProof/>
                <w:szCs w:val="19"/>
              </w:rPr>
            </w:rPrChange>
          </w:rPr>
          <w:delText>Na čo nezabudnúť po podpise zmluvy</w:delText>
        </w:r>
        <w:r w:rsidRPr="00E135DC" w:rsidDel="000F4C77">
          <w:rPr>
            <w:rFonts w:cs="Arial"/>
            <w:noProof/>
            <w:webHidden/>
            <w:sz w:val="19"/>
            <w:szCs w:val="19"/>
          </w:rPr>
          <w:tab/>
        </w:r>
        <w:r w:rsidR="007F059F" w:rsidDel="000F4C77">
          <w:rPr>
            <w:rFonts w:cs="Arial"/>
            <w:noProof/>
            <w:webHidden/>
            <w:sz w:val="19"/>
            <w:szCs w:val="19"/>
          </w:rPr>
          <w:delText>18</w:delText>
        </w:r>
      </w:del>
    </w:p>
    <w:p w14:paraId="162A0FCF" w14:textId="27A1C82E" w:rsidR="00BF74B6" w:rsidRPr="00E135DC" w:rsidDel="000F4C77" w:rsidRDefault="00BF74B6">
      <w:pPr>
        <w:pStyle w:val="Obsah2"/>
        <w:tabs>
          <w:tab w:val="left" w:pos="960"/>
          <w:tab w:val="right" w:leader="dot" w:pos="9060"/>
        </w:tabs>
        <w:rPr>
          <w:del w:id="191" w:author="Miruška Hrabčáková" w:date="2019-02-20T08:24:00Z"/>
          <w:rFonts w:eastAsiaTheme="minorEastAsia" w:cs="Arial"/>
          <w:noProof/>
          <w:sz w:val="19"/>
          <w:szCs w:val="19"/>
          <w:lang w:eastAsia="sk-SK"/>
        </w:rPr>
      </w:pPr>
      <w:del w:id="192" w:author="Miruška Hrabčáková" w:date="2019-02-20T08:24:00Z">
        <w:r w:rsidRPr="000F4C77" w:rsidDel="000F4C77">
          <w:rPr>
            <w:rFonts w:cs="Arial"/>
            <w:noProof/>
            <w:sz w:val="19"/>
            <w:szCs w:val="19"/>
            <w:rPrChange w:id="193" w:author="Miruška Hrabčáková" w:date="2019-02-20T08:24:00Z">
              <w:rPr>
                <w:rStyle w:val="Hypertextovprepojenie"/>
                <w:rFonts w:cs="Arial"/>
                <w:noProof/>
                <w:szCs w:val="19"/>
              </w:rPr>
            </w:rPrChange>
          </w:rPr>
          <w:delText>2.2</w:delText>
        </w:r>
        <w:r w:rsidRPr="00E135DC" w:rsidDel="000F4C77">
          <w:rPr>
            <w:rFonts w:eastAsiaTheme="minorEastAsia" w:cs="Arial"/>
            <w:noProof/>
            <w:sz w:val="19"/>
            <w:szCs w:val="19"/>
            <w:lang w:eastAsia="sk-SK"/>
          </w:rPr>
          <w:tab/>
        </w:r>
        <w:r w:rsidRPr="000F4C77" w:rsidDel="000F4C77">
          <w:rPr>
            <w:rFonts w:cs="Arial"/>
            <w:noProof/>
            <w:sz w:val="19"/>
            <w:szCs w:val="19"/>
            <w:rPrChange w:id="194" w:author="Miruška Hrabčáková" w:date="2019-02-20T08:24:00Z">
              <w:rPr>
                <w:rStyle w:val="Hypertextovprepojenie"/>
                <w:rFonts w:cs="Arial"/>
                <w:noProof/>
                <w:szCs w:val="19"/>
              </w:rPr>
            </w:rPrChange>
          </w:rPr>
          <w:delText>Monitorovanie projektu</w:delText>
        </w:r>
        <w:r w:rsidRPr="00E135DC" w:rsidDel="000F4C77">
          <w:rPr>
            <w:rFonts w:cs="Arial"/>
            <w:noProof/>
            <w:webHidden/>
            <w:sz w:val="19"/>
            <w:szCs w:val="19"/>
          </w:rPr>
          <w:tab/>
        </w:r>
        <w:r w:rsidR="007F059F" w:rsidDel="000F4C77">
          <w:rPr>
            <w:rFonts w:cs="Arial"/>
            <w:noProof/>
            <w:webHidden/>
            <w:sz w:val="19"/>
            <w:szCs w:val="19"/>
          </w:rPr>
          <w:delText>21</w:delText>
        </w:r>
      </w:del>
    </w:p>
    <w:p w14:paraId="66AD3C28" w14:textId="04894848" w:rsidR="00BF74B6" w:rsidRPr="00E135DC" w:rsidDel="000F4C77" w:rsidRDefault="00BF74B6">
      <w:pPr>
        <w:pStyle w:val="Obsah2"/>
        <w:tabs>
          <w:tab w:val="left" w:pos="960"/>
          <w:tab w:val="right" w:leader="dot" w:pos="9060"/>
        </w:tabs>
        <w:rPr>
          <w:del w:id="195" w:author="Miruška Hrabčáková" w:date="2019-02-20T08:24:00Z"/>
          <w:rFonts w:eastAsiaTheme="minorEastAsia" w:cs="Arial"/>
          <w:noProof/>
          <w:sz w:val="19"/>
          <w:szCs w:val="19"/>
          <w:lang w:eastAsia="sk-SK"/>
        </w:rPr>
      </w:pPr>
      <w:del w:id="196" w:author="Miruška Hrabčáková" w:date="2019-02-20T08:24:00Z">
        <w:r w:rsidRPr="000F4C77" w:rsidDel="000F4C77">
          <w:rPr>
            <w:rFonts w:cs="Arial"/>
            <w:noProof/>
            <w:sz w:val="19"/>
            <w:szCs w:val="19"/>
            <w:rPrChange w:id="197" w:author="Miruška Hrabčáková" w:date="2019-02-20T08:24:00Z">
              <w:rPr>
                <w:rStyle w:val="Hypertextovprepojenie"/>
                <w:rFonts w:cs="Arial"/>
                <w:noProof/>
                <w:szCs w:val="19"/>
              </w:rPr>
            </w:rPrChange>
          </w:rPr>
          <w:lastRenderedPageBreak/>
          <w:delText>2.3</w:delText>
        </w:r>
        <w:r w:rsidRPr="00E135DC" w:rsidDel="000F4C77">
          <w:rPr>
            <w:rFonts w:eastAsiaTheme="minorEastAsia" w:cs="Arial"/>
            <w:noProof/>
            <w:sz w:val="19"/>
            <w:szCs w:val="19"/>
            <w:lang w:eastAsia="sk-SK"/>
          </w:rPr>
          <w:tab/>
        </w:r>
        <w:r w:rsidRPr="000F4C77" w:rsidDel="000F4C77">
          <w:rPr>
            <w:rFonts w:cs="Arial"/>
            <w:noProof/>
            <w:sz w:val="19"/>
            <w:szCs w:val="19"/>
            <w:rPrChange w:id="198" w:author="Miruška Hrabčáková" w:date="2019-02-20T08:24:00Z">
              <w:rPr>
                <w:rStyle w:val="Hypertextovprepojenie"/>
                <w:rFonts w:cs="Arial"/>
                <w:noProof/>
                <w:szCs w:val="19"/>
              </w:rPr>
            </w:rPrChange>
          </w:rPr>
          <w:delText>Zmena zmluvy o NFP</w:delText>
        </w:r>
        <w:r w:rsidRPr="00E135DC" w:rsidDel="000F4C77">
          <w:rPr>
            <w:rFonts w:cs="Arial"/>
            <w:noProof/>
            <w:webHidden/>
            <w:sz w:val="19"/>
            <w:szCs w:val="19"/>
          </w:rPr>
          <w:tab/>
        </w:r>
        <w:r w:rsidR="007F059F" w:rsidDel="000F4C77">
          <w:rPr>
            <w:rFonts w:cs="Arial"/>
            <w:noProof/>
            <w:webHidden/>
            <w:sz w:val="19"/>
            <w:szCs w:val="19"/>
          </w:rPr>
          <w:delText>25</w:delText>
        </w:r>
      </w:del>
    </w:p>
    <w:p w14:paraId="1EE9C112" w14:textId="21A6B525" w:rsidR="00BF74B6" w:rsidRPr="00E135DC" w:rsidDel="000F4C77" w:rsidRDefault="00BF74B6">
      <w:pPr>
        <w:pStyle w:val="Obsah3"/>
        <w:rPr>
          <w:del w:id="199" w:author="Miruška Hrabčáková" w:date="2019-02-20T08:24:00Z"/>
          <w:rFonts w:eastAsiaTheme="minorEastAsia" w:cs="Arial"/>
          <w:noProof/>
          <w:sz w:val="19"/>
          <w:szCs w:val="19"/>
          <w:lang w:eastAsia="sk-SK"/>
        </w:rPr>
      </w:pPr>
      <w:del w:id="200" w:author="Miruška Hrabčáková" w:date="2019-02-20T08:24:00Z">
        <w:r w:rsidRPr="000F4C77" w:rsidDel="000F4C77">
          <w:rPr>
            <w:rFonts w:cs="Arial"/>
            <w:noProof/>
            <w:sz w:val="19"/>
            <w:szCs w:val="19"/>
            <w:rPrChange w:id="201" w:author="Miruška Hrabčáková" w:date="2019-02-20T08:24:00Z">
              <w:rPr>
                <w:rStyle w:val="Hypertextovprepojenie"/>
                <w:rFonts w:cs="Arial"/>
                <w:noProof/>
                <w:szCs w:val="19"/>
              </w:rPr>
            </w:rPrChange>
          </w:rPr>
          <w:delText>2.3.1</w:delText>
        </w:r>
        <w:r w:rsidRPr="00E135DC" w:rsidDel="000F4C77">
          <w:rPr>
            <w:rFonts w:eastAsiaTheme="minorEastAsia" w:cs="Arial"/>
            <w:noProof/>
            <w:sz w:val="19"/>
            <w:szCs w:val="19"/>
            <w:lang w:eastAsia="sk-SK"/>
          </w:rPr>
          <w:tab/>
        </w:r>
        <w:r w:rsidRPr="000F4C77" w:rsidDel="000F4C77">
          <w:rPr>
            <w:rFonts w:cs="Arial"/>
            <w:noProof/>
            <w:sz w:val="19"/>
            <w:szCs w:val="19"/>
            <w:rPrChange w:id="202" w:author="Miruška Hrabčáková" w:date="2019-02-20T08:24:00Z">
              <w:rPr>
                <w:rStyle w:val="Hypertextovprepojenie"/>
                <w:rFonts w:cs="Arial"/>
                <w:noProof/>
                <w:szCs w:val="19"/>
              </w:rPr>
            </w:rPrChange>
          </w:rPr>
          <w:delText>Charakter zmien a spôsob posudzovania zmien</w:delText>
        </w:r>
        <w:r w:rsidRPr="00E135DC" w:rsidDel="000F4C77">
          <w:rPr>
            <w:rFonts w:cs="Arial"/>
            <w:noProof/>
            <w:webHidden/>
            <w:sz w:val="19"/>
            <w:szCs w:val="19"/>
          </w:rPr>
          <w:tab/>
        </w:r>
        <w:r w:rsidR="007F059F" w:rsidDel="000F4C77">
          <w:rPr>
            <w:rFonts w:cs="Arial"/>
            <w:noProof/>
            <w:webHidden/>
            <w:sz w:val="19"/>
            <w:szCs w:val="19"/>
          </w:rPr>
          <w:delText>25</w:delText>
        </w:r>
      </w:del>
    </w:p>
    <w:p w14:paraId="08A090A8" w14:textId="13800EC2" w:rsidR="00BF74B6" w:rsidRPr="00E135DC" w:rsidDel="000F4C77" w:rsidRDefault="00BF74B6">
      <w:pPr>
        <w:pStyle w:val="Obsah3"/>
        <w:rPr>
          <w:del w:id="203" w:author="Miruška Hrabčáková" w:date="2019-02-20T08:24:00Z"/>
          <w:rFonts w:eastAsiaTheme="minorEastAsia" w:cs="Arial"/>
          <w:noProof/>
          <w:sz w:val="19"/>
          <w:szCs w:val="19"/>
          <w:lang w:eastAsia="sk-SK"/>
        </w:rPr>
      </w:pPr>
      <w:del w:id="204" w:author="Miruška Hrabčáková" w:date="2019-02-20T08:24:00Z">
        <w:r w:rsidRPr="000F4C77" w:rsidDel="000F4C77">
          <w:rPr>
            <w:rFonts w:cs="Arial"/>
            <w:noProof/>
            <w:sz w:val="19"/>
            <w:szCs w:val="19"/>
            <w:rPrChange w:id="205" w:author="Miruška Hrabčáková" w:date="2019-02-20T08:24:00Z">
              <w:rPr>
                <w:rStyle w:val="Hypertextovprepojenie"/>
                <w:rFonts w:cs="Arial"/>
                <w:noProof/>
                <w:szCs w:val="19"/>
              </w:rPr>
            </w:rPrChange>
          </w:rPr>
          <w:delText>2.3.2</w:delText>
        </w:r>
        <w:r w:rsidRPr="00E135DC" w:rsidDel="000F4C77">
          <w:rPr>
            <w:rFonts w:eastAsiaTheme="minorEastAsia" w:cs="Arial"/>
            <w:noProof/>
            <w:sz w:val="19"/>
            <w:szCs w:val="19"/>
            <w:lang w:eastAsia="sk-SK"/>
          </w:rPr>
          <w:tab/>
        </w:r>
        <w:r w:rsidRPr="000F4C77" w:rsidDel="000F4C77">
          <w:rPr>
            <w:rFonts w:cs="Arial"/>
            <w:noProof/>
            <w:sz w:val="19"/>
            <w:szCs w:val="19"/>
            <w:rPrChange w:id="206" w:author="Miruška Hrabčáková" w:date="2019-02-20T08:24:00Z">
              <w:rPr>
                <w:rStyle w:val="Hypertextovprepojenie"/>
                <w:rFonts w:cs="Arial"/>
                <w:noProof/>
                <w:szCs w:val="19"/>
              </w:rPr>
            </w:rPrChange>
          </w:rPr>
          <w:delText>Administrácia zmenového konania</w:delText>
        </w:r>
        <w:r w:rsidRPr="00E135DC" w:rsidDel="000F4C77">
          <w:rPr>
            <w:rFonts w:cs="Arial"/>
            <w:noProof/>
            <w:webHidden/>
            <w:sz w:val="19"/>
            <w:szCs w:val="19"/>
          </w:rPr>
          <w:tab/>
        </w:r>
        <w:r w:rsidR="007F059F" w:rsidDel="000F4C77">
          <w:rPr>
            <w:rFonts w:cs="Arial"/>
            <w:noProof/>
            <w:webHidden/>
            <w:sz w:val="19"/>
            <w:szCs w:val="19"/>
          </w:rPr>
          <w:delText>27</w:delText>
        </w:r>
      </w:del>
    </w:p>
    <w:p w14:paraId="12DA2A97" w14:textId="53EF9FE9" w:rsidR="00BF74B6" w:rsidRPr="00E135DC" w:rsidDel="000F4C77" w:rsidRDefault="00BF74B6">
      <w:pPr>
        <w:pStyle w:val="Obsah3"/>
        <w:rPr>
          <w:del w:id="207" w:author="Miruška Hrabčáková" w:date="2019-02-20T08:24:00Z"/>
          <w:rFonts w:eastAsiaTheme="minorEastAsia" w:cs="Arial"/>
          <w:noProof/>
          <w:sz w:val="19"/>
          <w:szCs w:val="19"/>
          <w:lang w:eastAsia="sk-SK"/>
        </w:rPr>
      </w:pPr>
      <w:del w:id="208" w:author="Miruška Hrabčáková" w:date="2019-02-20T08:24:00Z">
        <w:r w:rsidRPr="000F4C77" w:rsidDel="000F4C77">
          <w:rPr>
            <w:rFonts w:cs="Arial"/>
            <w:noProof/>
            <w:sz w:val="19"/>
            <w:szCs w:val="19"/>
            <w:rPrChange w:id="209" w:author="Miruška Hrabčáková" w:date="2019-02-20T08:24:00Z">
              <w:rPr>
                <w:rStyle w:val="Hypertextovprepojenie"/>
                <w:rFonts w:cs="Arial"/>
                <w:noProof/>
                <w:szCs w:val="19"/>
              </w:rPr>
            </w:rPrChange>
          </w:rPr>
          <w:delText>2.3.3</w:delText>
        </w:r>
        <w:r w:rsidRPr="00E135DC" w:rsidDel="000F4C77">
          <w:rPr>
            <w:rFonts w:eastAsiaTheme="minorEastAsia" w:cs="Arial"/>
            <w:noProof/>
            <w:sz w:val="19"/>
            <w:szCs w:val="19"/>
            <w:lang w:eastAsia="sk-SK"/>
          </w:rPr>
          <w:tab/>
        </w:r>
        <w:r w:rsidRPr="000F4C77" w:rsidDel="000F4C77">
          <w:rPr>
            <w:rFonts w:cs="Arial"/>
            <w:noProof/>
            <w:sz w:val="19"/>
            <w:szCs w:val="19"/>
            <w:rPrChange w:id="210" w:author="Miruška Hrabčáková" w:date="2019-02-20T08:24:00Z">
              <w:rPr>
                <w:rStyle w:val="Hypertextovprepojenie"/>
                <w:rFonts w:cs="Arial"/>
                <w:noProof/>
                <w:szCs w:val="19"/>
              </w:rPr>
            </w:rPrChange>
          </w:rPr>
          <w:delText>Ukončenie zmluvného vzťahu</w:delText>
        </w:r>
        <w:r w:rsidRPr="00E135DC" w:rsidDel="000F4C77">
          <w:rPr>
            <w:rFonts w:cs="Arial"/>
            <w:noProof/>
            <w:webHidden/>
            <w:sz w:val="19"/>
            <w:szCs w:val="19"/>
          </w:rPr>
          <w:tab/>
        </w:r>
        <w:r w:rsidR="007F059F" w:rsidDel="000F4C77">
          <w:rPr>
            <w:rFonts w:cs="Arial"/>
            <w:noProof/>
            <w:webHidden/>
            <w:sz w:val="19"/>
            <w:szCs w:val="19"/>
          </w:rPr>
          <w:delText>29</w:delText>
        </w:r>
      </w:del>
    </w:p>
    <w:p w14:paraId="56A0A71D" w14:textId="770FE1BC" w:rsidR="00BF74B6" w:rsidRPr="00E135DC" w:rsidDel="000F4C77" w:rsidRDefault="00BF74B6">
      <w:pPr>
        <w:pStyle w:val="Obsah2"/>
        <w:tabs>
          <w:tab w:val="left" w:pos="960"/>
          <w:tab w:val="right" w:leader="dot" w:pos="9060"/>
        </w:tabs>
        <w:rPr>
          <w:del w:id="211" w:author="Miruška Hrabčáková" w:date="2019-02-20T08:24:00Z"/>
          <w:rFonts w:eastAsiaTheme="minorEastAsia" w:cs="Arial"/>
          <w:noProof/>
          <w:sz w:val="19"/>
          <w:szCs w:val="19"/>
          <w:lang w:eastAsia="sk-SK"/>
        </w:rPr>
      </w:pPr>
      <w:del w:id="212" w:author="Miruška Hrabčáková" w:date="2019-02-20T08:24:00Z">
        <w:r w:rsidRPr="000F4C77" w:rsidDel="000F4C77">
          <w:rPr>
            <w:rFonts w:cs="Arial"/>
            <w:noProof/>
            <w:sz w:val="19"/>
            <w:szCs w:val="19"/>
            <w:rPrChange w:id="213" w:author="Miruška Hrabčáková" w:date="2019-02-20T08:24:00Z">
              <w:rPr>
                <w:rStyle w:val="Hypertextovprepojenie"/>
                <w:rFonts w:cs="Arial"/>
                <w:noProof/>
                <w:szCs w:val="19"/>
              </w:rPr>
            </w:rPrChange>
          </w:rPr>
          <w:delText>2.4</w:delText>
        </w:r>
        <w:r w:rsidRPr="00E135DC" w:rsidDel="000F4C77">
          <w:rPr>
            <w:rFonts w:eastAsiaTheme="minorEastAsia" w:cs="Arial"/>
            <w:noProof/>
            <w:sz w:val="19"/>
            <w:szCs w:val="19"/>
            <w:lang w:eastAsia="sk-SK"/>
          </w:rPr>
          <w:tab/>
        </w:r>
        <w:r w:rsidRPr="000F4C77" w:rsidDel="000F4C77">
          <w:rPr>
            <w:rFonts w:cs="Arial"/>
            <w:noProof/>
            <w:sz w:val="19"/>
            <w:szCs w:val="19"/>
            <w:rPrChange w:id="214" w:author="Miruška Hrabčáková" w:date="2019-02-20T08:24:00Z">
              <w:rPr>
                <w:rStyle w:val="Hypertextovprepojenie"/>
                <w:rFonts w:cs="Arial"/>
                <w:noProof/>
                <w:szCs w:val="19"/>
              </w:rPr>
            </w:rPrChange>
          </w:rPr>
          <w:delText>Finančné riadenie</w:delText>
        </w:r>
        <w:r w:rsidRPr="00E135DC" w:rsidDel="000F4C77">
          <w:rPr>
            <w:rFonts w:cs="Arial"/>
            <w:noProof/>
            <w:webHidden/>
            <w:sz w:val="19"/>
            <w:szCs w:val="19"/>
          </w:rPr>
          <w:tab/>
        </w:r>
        <w:r w:rsidR="007F059F" w:rsidDel="000F4C77">
          <w:rPr>
            <w:rFonts w:cs="Arial"/>
            <w:noProof/>
            <w:webHidden/>
            <w:sz w:val="19"/>
            <w:szCs w:val="19"/>
          </w:rPr>
          <w:delText>30</w:delText>
        </w:r>
      </w:del>
    </w:p>
    <w:p w14:paraId="6C37EF94" w14:textId="16EC5A83" w:rsidR="00BF74B6" w:rsidRPr="00E135DC" w:rsidDel="000F4C77" w:rsidRDefault="00BF74B6">
      <w:pPr>
        <w:pStyle w:val="Obsah3"/>
        <w:rPr>
          <w:del w:id="215" w:author="Miruška Hrabčáková" w:date="2019-02-20T08:24:00Z"/>
          <w:rFonts w:eastAsiaTheme="minorEastAsia" w:cs="Arial"/>
          <w:noProof/>
          <w:sz w:val="19"/>
          <w:szCs w:val="19"/>
          <w:lang w:eastAsia="sk-SK"/>
        </w:rPr>
      </w:pPr>
      <w:del w:id="216" w:author="Miruška Hrabčáková" w:date="2019-02-20T08:24:00Z">
        <w:r w:rsidRPr="000F4C77" w:rsidDel="000F4C77">
          <w:rPr>
            <w:rFonts w:cs="Arial"/>
            <w:noProof/>
            <w:sz w:val="19"/>
            <w:szCs w:val="19"/>
            <w:rPrChange w:id="217" w:author="Miruška Hrabčáková" w:date="2019-02-20T08:24:00Z">
              <w:rPr>
                <w:rStyle w:val="Hypertextovprepojenie"/>
                <w:rFonts w:cs="Arial"/>
                <w:noProof/>
                <w:szCs w:val="19"/>
              </w:rPr>
            </w:rPrChange>
          </w:rPr>
          <w:delText>2.4.1</w:delText>
        </w:r>
        <w:r w:rsidRPr="00E135DC" w:rsidDel="000F4C77">
          <w:rPr>
            <w:rFonts w:eastAsiaTheme="minorEastAsia" w:cs="Arial"/>
            <w:noProof/>
            <w:sz w:val="19"/>
            <w:szCs w:val="19"/>
            <w:lang w:eastAsia="sk-SK"/>
          </w:rPr>
          <w:tab/>
        </w:r>
        <w:r w:rsidRPr="000F4C77" w:rsidDel="000F4C77">
          <w:rPr>
            <w:rFonts w:cs="Arial"/>
            <w:noProof/>
            <w:sz w:val="19"/>
            <w:szCs w:val="19"/>
            <w:rPrChange w:id="218" w:author="Miruška Hrabčáková" w:date="2019-02-20T08:24:00Z">
              <w:rPr>
                <w:rStyle w:val="Hypertextovprepojenie"/>
                <w:rFonts w:cs="Arial"/>
                <w:noProof/>
                <w:szCs w:val="19"/>
              </w:rPr>
            </w:rPrChange>
          </w:rPr>
          <w:delText>Vedenie účtovníctva</w:delText>
        </w:r>
        <w:r w:rsidRPr="00E135DC" w:rsidDel="000F4C77">
          <w:rPr>
            <w:rFonts w:cs="Arial"/>
            <w:noProof/>
            <w:webHidden/>
            <w:sz w:val="19"/>
            <w:szCs w:val="19"/>
          </w:rPr>
          <w:tab/>
        </w:r>
        <w:r w:rsidR="007F059F" w:rsidDel="000F4C77">
          <w:rPr>
            <w:rFonts w:cs="Arial"/>
            <w:noProof/>
            <w:webHidden/>
            <w:sz w:val="19"/>
            <w:szCs w:val="19"/>
          </w:rPr>
          <w:delText>30</w:delText>
        </w:r>
      </w:del>
    </w:p>
    <w:p w14:paraId="38EEFE1F" w14:textId="27125DC4" w:rsidR="00BF74B6" w:rsidRPr="00E135DC" w:rsidDel="000F4C77" w:rsidRDefault="00BF74B6">
      <w:pPr>
        <w:pStyle w:val="Obsah3"/>
        <w:rPr>
          <w:del w:id="219" w:author="Miruška Hrabčáková" w:date="2019-02-20T08:24:00Z"/>
          <w:rFonts w:eastAsiaTheme="minorEastAsia" w:cs="Arial"/>
          <w:noProof/>
          <w:sz w:val="19"/>
          <w:szCs w:val="19"/>
          <w:lang w:eastAsia="sk-SK"/>
        </w:rPr>
      </w:pPr>
      <w:del w:id="220" w:author="Miruška Hrabčáková" w:date="2019-02-20T08:24:00Z">
        <w:r w:rsidRPr="000F4C77" w:rsidDel="000F4C77">
          <w:rPr>
            <w:rFonts w:cs="Arial"/>
            <w:noProof/>
            <w:sz w:val="19"/>
            <w:szCs w:val="19"/>
            <w:rPrChange w:id="221" w:author="Miruška Hrabčáková" w:date="2019-02-20T08:24:00Z">
              <w:rPr>
                <w:rStyle w:val="Hypertextovprepojenie"/>
                <w:rFonts w:cs="Arial"/>
                <w:noProof/>
                <w:szCs w:val="19"/>
              </w:rPr>
            </w:rPrChange>
          </w:rPr>
          <w:delText>2.4.2</w:delText>
        </w:r>
        <w:r w:rsidRPr="00E135DC" w:rsidDel="000F4C77">
          <w:rPr>
            <w:rFonts w:eastAsiaTheme="minorEastAsia" w:cs="Arial"/>
            <w:noProof/>
            <w:sz w:val="19"/>
            <w:szCs w:val="19"/>
            <w:lang w:eastAsia="sk-SK"/>
          </w:rPr>
          <w:tab/>
        </w:r>
        <w:r w:rsidRPr="000F4C77" w:rsidDel="000F4C77">
          <w:rPr>
            <w:rFonts w:cs="Arial"/>
            <w:noProof/>
            <w:sz w:val="19"/>
            <w:szCs w:val="19"/>
            <w:rPrChange w:id="222" w:author="Miruška Hrabčáková" w:date="2019-02-20T08:24:00Z">
              <w:rPr>
                <w:rStyle w:val="Hypertextovprepojenie"/>
                <w:rFonts w:cs="Arial"/>
                <w:noProof/>
                <w:szCs w:val="19"/>
              </w:rPr>
            </w:rPrChange>
          </w:rPr>
          <w:delText>Účty a platby prijímateľa</w:delText>
        </w:r>
        <w:r w:rsidRPr="00E135DC" w:rsidDel="000F4C77">
          <w:rPr>
            <w:rFonts w:cs="Arial"/>
            <w:noProof/>
            <w:webHidden/>
            <w:sz w:val="19"/>
            <w:szCs w:val="19"/>
          </w:rPr>
          <w:tab/>
        </w:r>
        <w:r w:rsidR="007F059F" w:rsidDel="000F4C77">
          <w:rPr>
            <w:rFonts w:cs="Arial"/>
            <w:noProof/>
            <w:webHidden/>
            <w:sz w:val="19"/>
            <w:szCs w:val="19"/>
          </w:rPr>
          <w:delText>31</w:delText>
        </w:r>
      </w:del>
    </w:p>
    <w:p w14:paraId="4397C0C1" w14:textId="06A3F4C9" w:rsidR="00BF74B6" w:rsidRPr="00E135DC" w:rsidDel="000F4C77" w:rsidRDefault="00BF74B6">
      <w:pPr>
        <w:pStyle w:val="Obsah3"/>
        <w:rPr>
          <w:del w:id="223" w:author="Miruška Hrabčáková" w:date="2019-02-20T08:24:00Z"/>
          <w:rFonts w:eastAsiaTheme="minorEastAsia" w:cs="Arial"/>
          <w:noProof/>
          <w:sz w:val="19"/>
          <w:szCs w:val="19"/>
          <w:lang w:eastAsia="sk-SK"/>
        </w:rPr>
      </w:pPr>
      <w:del w:id="224" w:author="Miruška Hrabčáková" w:date="2019-02-20T08:24:00Z">
        <w:r w:rsidRPr="000F4C77" w:rsidDel="000F4C77">
          <w:rPr>
            <w:rFonts w:cs="Arial"/>
            <w:noProof/>
            <w:sz w:val="19"/>
            <w:szCs w:val="19"/>
            <w:rPrChange w:id="225" w:author="Miruška Hrabčáková" w:date="2019-02-20T08:24:00Z">
              <w:rPr>
                <w:rStyle w:val="Hypertextovprepojenie"/>
                <w:rFonts w:cs="Arial"/>
                <w:noProof/>
                <w:szCs w:val="19"/>
              </w:rPr>
            </w:rPrChange>
          </w:rPr>
          <w:delText>Platby vo vzťahu prijímateľ – dodávateľ/zhotoviteľ</w:delText>
        </w:r>
        <w:r w:rsidRPr="00E135DC" w:rsidDel="000F4C77">
          <w:rPr>
            <w:rFonts w:cs="Arial"/>
            <w:noProof/>
            <w:webHidden/>
            <w:sz w:val="19"/>
            <w:szCs w:val="19"/>
          </w:rPr>
          <w:tab/>
        </w:r>
        <w:r w:rsidR="007F059F" w:rsidDel="000F4C77">
          <w:rPr>
            <w:rFonts w:cs="Arial"/>
            <w:noProof/>
            <w:webHidden/>
            <w:sz w:val="19"/>
            <w:szCs w:val="19"/>
          </w:rPr>
          <w:delText>34</w:delText>
        </w:r>
      </w:del>
    </w:p>
    <w:p w14:paraId="2FCA8F9F" w14:textId="5AF2688F" w:rsidR="00BF74B6" w:rsidRPr="00E135DC" w:rsidDel="000F4C77" w:rsidRDefault="00BF74B6">
      <w:pPr>
        <w:pStyle w:val="Obsah3"/>
        <w:rPr>
          <w:del w:id="226" w:author="Miruška Hrabčáková" w:date="2019-02-20T08:24:00Z"/>
          <w:rFonts w:eastAsiaTheme="minorEastAsia" w:cs="Arial"/>
          <w:noProof/>
          <w:sz w:val="19"/>
          <w:szCs w:val="19"/>
          <w:lang w:eastAsia="sk-SK"/>
        </w:rPr>
      </w:pPr>
      <w:del w:id="227" w:author="Miruška Hrabčáková" w:date="2019-02-20T08:24:00Z">
        <w:r w:rsidRPr="000F4C77" w:rsidDel="000F4C77">
          <w:rPr>
            <w:rFonts w:cs="Arial"/>
            <w:noProof/>
            <w:sz w:val="19"/>
            <w:szCs w:val="19"/>
            <w:rPrChange w:id="228" w:author="Miruška Hrabčáková" w:date="2019-02-20T08:24:00Z">
              <w:rPr>
                <w:rStyle w:val="Hypertextovprepojenie"/>
                <w:rFonts w:cs="Arial"/>
                <w:noProof/>
                <w:szCs w:val="19"/>
              </w:rPr>
            </w:rPrChange>
          </w:rPr>
          <w:delText>2.4.3</w:delText>
        </w:r>
        <w:r w:rsidRPr="00E135DC" w:rsidDel="000F4C77">
          <w:rPr>
            <w:rFonts w:eastAsiaTheme="minorEastAsia" w:cs="Arial"/>
            <w:noProof/>
            <w:sz w:val="19"/>
            <w:szCs w:val="19"/>
            <w:lang w:eastAsia="sk-SK"/>
          </w:rPr>
          <w:tab/>
        </w:r>
        <w:r w:rsidRPr="000F4C77" w:rsidDel="000F4C77">
          <w:rPr>
            <w:rFonts w:cs="Arial"/>
            <w:noProof/>
            <w:sz w:val="19"/>
            <w:szCs w:val="19"/>
            <w:rPrChange w:id="229" w:author="Miruška Hrabčáková" w:date="2019-02-20T08:24:00Z">
              <w:rPr>
                <w:rStyle w:val="Hypertextovprepojenie"/>
                <w:rFonts w:cs="Arial"/>
                <w:noProof/>
                <w:szCs w:val="19"/>
              </w:rPr>
            </w:rPrChange>
          </w:rPr>
          <w:delText>Oprávnenosť výdavkov</w:delText>
        </w:r>
        <w:r w:rsidRPr="00E135DC" w:rsidDel="000F4C77">
          <w:rPr>
            <w:rFonts w:cs="Arial"/>
            <w:noProof/>
            <w:webHidden/>
            <w:sz w:val="19"/>
            <w:szCs w:val="19"/>
          </w:rPr>
          <w:tab/>
        </w:r>
        <w:r w:rsidR="007F059F" w:rsidDel="000F4C77">
          <w:rPr>
            <w:rFonts w:cs="Arial"/>
            <w:noProof/>
            <w:webHidden/>
            <w:sz w:val="19"/>
            <w:szCs w:val="19"/>
          </w:rPr>
          <w:delText>35</w:delText>
        </w:r>
      </w:del>
    </w:p>
    <w:p w14:paraId="08F482A2" w14:textId="04590F03" w:rsidR="00BF74B6" w:rsidRPr="00E135DC" w:rsidDel="000F4C77" w:rsidRDefault="00BF74B6">
      <w:pPr>
        <w:pStyle w:val="Obsah3"/>
        <w:rPr>
          <w:del w:id="230" w:author="Miruška Hrabčáková" w:date="2019-02-20T08:24:00Z"/>
          <w:rFonts w:eastAsiaTheme="minorEastAsia" w:cs="Arial"/>
          <w:noProof/>
          <w:sz w:val="19"/>
          <w:szCs w:val="19"/>
          <w:lang w:eastAsia="sk-SK"/>
        </w:rPr>
      </w:pPr>
      <w:del w:id="231" w:author="Miruška Hrabčáková" w:date="2019-02-20T08:24:00Z">
        <w:r w:rsidRPr="000F4C77" w:rsidDel="000F4C77">
          <w:rPr>
            <w:rFonts w:cs="Arial"/>
            <w:noProof/>
            <w:sz w:val="19"/>
            <w:szCs w:val="19"/>
            <w:rPrChange w:id="232" w:author="Miruška Hrabčáková" w:date="2019-02-20T08:24:00Z">
              <w:rPr>
                <w:rStyle w:val="Hypertextovprepojenie"/>
                <w:rFonts w:cs="Arial"/>
                <w:noProof/>
                <w:szCs w:val="19"/>
              </w:rPr>
            </w:rPrChange>
          </w:rPr>
          <w:delText>2.4.4</w:delText>
        </w:r>
        <w:r w:rsidRPr="00E135DC" w:rsidDel="000F4C77">
          <w:rPr>
            <w:rFonts w:eastAsiaTheme="minorEastAsia" w:cs="Arial"/>
            <w:noProof/>
            <w:sz w:val="19"/>
            <w:szCs w:val="19"/>
            <w:lang w:eastAsia="sk-SK"/>
          </w:rPr>
          <w:tab/>
        </w:r>
        <w:r w:rsidRPr="000F4C77" w:rsidDel="000F4C77">
          <w:rPr>
            <w:rFonts w:cs="Arial"/>
            <w:noProof/>
            <w:sz w:val="19"/>
            <w:szCs w:val="19"/>
            <w:rPrChange w:id="233" w:author="Miruška Hrabčáková" w:date="2019-02-20T08:24:00Z">
              <w:rPr>
                <w:rStyle w:val="Hypertextovprepojenie"/>
                <w:rFonts w:cs="Arial"/>
                <w:noProof/>
                <w:szCs w:val="19"/>
              </w:rPr>
            </w:rPrChange>
          </w:rPr>
          <w:delText>Postupy pri žiadosti o platbu</w:delText>
        </w:r>
        <w:r w:rsidRPr="00E135DC" w:rsidDel="000F4C77">
          <w:rPr>
            <w:rFonts w:cs="Arial"/>
            <w:noProof/>
            <w:webHidden/>
            <w:sz w:val="19"/>
            <w:szCs w:val="19"/>
          </w:rPr>
          <w:tab/>
        </w:r>
        <w:r w:rsidR="007F059F" w:rsidDel="000F4C77">
          <w:rPr>
            <w:rFonts w:cs="Arial"/>
            <w:noProof/>
            <w:webHidden/>
            <w:sz w:val="19"/>
            <w:szCs w:val="19"/>
          </w:rPr>
          <w:delText>60</w:delText>
        </w:r>
      </w:del>
    </w:p>
    <w:p w14:paraId="27443959" w14:textId="67A19B23" w:rsidR="00BF74B6" w:rsidRPr="00E135DC" w:rsidDel="000F4C77" w:rsidRDefault="00BF74B6">
      <w:pPr>
        <w:pStyle w:val="Obsah3"/>
        <w:rPr>
          <w:del w:id="234" w:author="Miruška Hrabčáková" w:date="2019-02-20T08:24:00Z"/>
          <w:rFonts w:eastAsiaTheme="minorEastAsia" w:cs="Arial"/>
          <w:noProof/>
          <w:sz w:val="19"/>
          <w:szCs w:val="19"/>
          <w:lang w:eastAsia="sk-SK"/>
        </w:rPr>
      </w:pPr>
      <w:del w:id="235" w:author="Miruška Hrabčáková" w:date="2019-02-20T08:24:00Z">
        <w:r w:rsidRPr="000F4C77" w:rsidDel="000F4C77">
          <w:rPr>
            <w:rFonts w:cs="Arial"/>
            <w:noProof/>
            <w:sz w:val="19"/>
            <w:szCs w:val="19"/>
            <w:rPrChange w:id="236" w:author="Miruška Hrabčáková" w:date="2019-02-20T08:24:00Z">
              <w:rPr>
                <w:rStyle w:val="Hypertextovprepojenie"/>
                <w:rFonts w:cs="Arial"/>
                <w:noProof/>
                <w:szCs w:val="19"/>
              </w:rPr>
            </w:rPrChange>
          </w:rPr>
          <w:delText>2.4.5</w:delText>
        </w:r>
        <w:r w:rsidRPr="00E135DC" w:rsidDel="000F4C77">
          <w:rPr>
            <w:rFonts w:eastAsiaTheme="minorEastAsia" w:cs="Arial"/>
            <w:noProof/>
            <w:sz w:val="19"/>
            <w:szCs w:val="19"/>
            <w:lang w:eastAsia="sk-SK"/>
          </w:rPr>
          <w:tab/>
        </w:r>
        <w:r w:rsidRPr="000F4C77" w:rsidDel="000F4C77">
          <w:rPr>
            <w:rFonts w:cs="Arial"/>
            <w:noProof/>
            <w:sz w:val="19"/>
            <w:szCs w:val="19"/>
            <w:rPrChange w:id="237" w:author="Miruška Hrabčáková" w:date="2019-02-20T08:24:00Z">
              <w:rPr>
                <w:rStyle w:val="Hypertextovprepojenie"/>
                <w:rFonts w:cs="Arial"/>
                <w:noProof/>
                <w:szCs w:val="19"/>
              </w:rPr>
            </w:rPrChange>
          </w:rPr>
          <w:delText>Špecifiká jednotlivých systémov financovania</w:delText>
        </w:r>
        <w:r w:rsidRPr="00E135DC" w:rsidDel="000F4C77">
          <w:rPr>
            <w:rFonts w:cs="Arial"/>
            <w:noProof/>
            <w:webHidden/>
            <w:sz w:val="19"/>
            <w:szCs w:val="19"/>
          </w:rPr>
          <w:tab/>
        </w:r>
        <w:r w:rsidR="007F059F" w:rsidDel="000F4C77">
          <w:rPr>
            <w:rFonts w:cs="Arial"/>
            <w:noProof/>
            <w:webHidden/>
            <w:sz w:val="19"/>
            <w:szCs w:val="19"/>
          </w:rPr>
          <w:delText>61</w:delText>
        </w:r>
      </w:del>
    </w:p>
    <w:p w14:paraId="7F58E385" w14:textId="3DC97EA2" w:rsidR="00BF74B6" w:rsidRPr="00E135DC" w:rsidDel="000F4C77" w:rsidRDefault="00BF74B6">
      <w:pPr>
        <w:pStyle w:val="Obsah3"/>
        <w:rPr>
          <w:del w:id="238" w:author="Miruška Hrabčáková" w:date="2019-02-20T08:24:00Z"/>
          <w:rFonts w:eastAsiaTheme="minorEastAsia" w:cs="Arial"/>
          <w:noProof/>
          <w:sz w:val="19"/>
          <w:szCs w:val="19"/>
          <w:lang w:eastAsia="sk-SK"/>
        </w:rPr>
      </w:pPr>
      <w:del w:id="239" w:author="Miruška Hrabčáková" w:date="2019-02-20T08:24:00Z">
        <w:r w:rsidRPr="000F4C77" w:rsidDel="000F4C77">
          <w:rPr>
            <w:rFonts w:cs="Arial"/>
            <w:noProof/>
            <w:sz w:val="19"/>
            <w:szCs w:val="19"/>
            <w:lang w:eastAsia="cs-CZ"/>
            <w:rPrChange w:id="240" w:author="Miruška Hrabčáková" w:date="2019-02-20T08:24:00Z">
              <w:rPr>
                <w:rStyle w:val="Hypertextovprepojenie"/>
                <w:rFonts w:cs="Arial"/>
                <w:noProof/>
                <w:szCs w:val="19"/>
                <w:lang w:eastAsia="cs-CZ"/>
              </w:rPr>
            </w:rPrChange>
          </w:rPr>
          <w:delText>2.4.6</w:delText>
        </w:r>
        <w:r w:rsidRPr="00E135DC" w:rsidDel="000F4C77">
          <w:rPr>
            <w:rFonts w:eastAsiaTheme="minorEastAsia" w:cs="Arial"/>
            <w:noProof/>
            <w:sz w:val="19"/>
            <w:szCs w:val="19"/>
            <w:lang w:eastAsia="sk-SK"/>
          </w:rPr>
          <w:tab/>
        </w:r>
        <w:r w:rsidRPr="000F4C77" w:rsidDel="000F4C77">
          <w:rPr>
            <w:rFonts w:cs="Arial"/>
            <w:caps/>
            <w:noProof/>
            <w:sz w:val="19"/>
            <w:szCs w:val="19"/>
            <w:lang w:eastAsia="cs-CZ"/>
            <w:rPrChange w:id="241" w:author="Miruška Hrabčáková" w:date="2019-02-20T08:24:00Z">
              <w:rPr>
                <w:rStyle w:val="Hypertextovprepojenie"/>
                <w:rFonts w:cs="Arial"/>
                <w:caps/>
                <w:noProof/>
                <w:szCs w:val="19"/>
                <w:lang w:eastAsia="cs-CZ"/>
              </w:rPr>
            </w:rPrChange>
          </w:rPr>
          <w:delText>Ú</w:delText>
        </w:r>
        <w:r w:rsidRPr="000F4C77" w:rsidDel="000F4C77">
          <w:rPr>
            <w:rFonts w:cs="Arial"/>
            <w:noProof/>
            <w:sz w:val="19"/>
            <w:szCs w:val="19"/>
            <w:lang w:eastAsia="cs-CZ"/>
            <w:rPrChange w:id="242" w:author="Miruška Hrabčáková" w:date="2019-02-20T08:24:00Z">
              <w:rPr>
                <w:rStyle w:val="Hypertextovprepojenie"/>
                <w:rFonts w:cs="Arial"/>
                <w:noProof/>
                <w:szCs w:val="19"/>
                <w:lang w:eastAsia="cs-CZ"/>
              </w:rPr>
            </w:rPrChange>
          </w:rPr>
          <w:delText>čtovné doklady a ich prílohy</w:delText>
        </w:r>
        <w:r w:rsidRPr="00E135DC" w:rsidDel="000F4C77">
          <w:rPr>
            <w:rFonts w:cs="Arial"/>
            <w:noProof/>
            <w:webHidden/>
            <w:sz w:val="19"/>
            <w:szCs w:val="19"/>
          </w:rPr>
          <w:tab/>
        </w:r>
        <w:r w:rsidR="007F059F" w:rsidDel="000F4C77">
          <w:rPr>
            <w:rFonts w:cs="Arial"/>
            <w:noProof/>
            <w:webHidden/>
            <w:sz w:val="19"/>
            <w:szCs w:val="19"/>
          </w:rPr>
          <w:delText>69</w:delText>
        </w:r>
      </w:del>
    </w:p>
    <w:p w14:paraId="101D5D81" w14:textId="760BDC6C" w:rsidR="00BF74B6" w:rsidRPr="00E135DC" w:rsidDel="000F4C77" w:rsidRDefault="00BF74B6">
      <w:pPr>
        <w:pStyle w:val="Obsah3"/>
        <w:rPr>
          <w:del w:id="243" w:author="Miruška Hrabčáková" w:date="2019-02-20T08:24:00Z"/>
          <w:rFonts w:eastAsiaTheme="minorEastAsia" w:cs="Arial"/>
          <w:noProof/>
          <w:sz w:val="19"/>
          <w:szCs w:val="19"/>
          <w:lang w:eastAsia="sk-SK"/>
        </w:rPr>
      </w:pPr>
      <w:del w:id="244" w:author="Miruška Hrabčáková" w:date="2019-02-20T08:24:00Z">
        <w:r w:rsidRPr="000F4C77" w:rsidDel="000F4C77">
          <w:rPr>
            <w:rFonts w:cs="Arial"/>
            <w:noProof/>
            <w:sz w:val="19"/>
            <w:szCs w:val="19"/>
            <w:rPrChange w:id="245" w:author="Miruška Hrabčáková" w:date="2019-02-20T08:24:00Z">
              <w:rPr>
                <w:rStyle w:val="Hypertextovprepojenie"/>
                <w:rFonts w:cs="Arial"/>
                <w:noProof/>
                <w:szCs w:val="19"/>
              </w:rPr>
            </w:rPrChange>
          </w:rPr>
          <w:delText>2.4.7</w:delText>
        </w:r>
        <w:r w:rsidRPr="00E135DC" w:rsidDel="000F4C77">
          <w:rPr>
            <w:rFonts w:eastAsiaTheme="minorEastAsia" w:cs="Arial"/>
            <w:noProof/>
            <w:sz w:val="19"/>
            <w:szCs w:val="19"/>
            <w:lang w:eastAsia="sk-SK"/>
          </w:rPr>
          <w:tab/>
        </w:r>
        <w:r w:rsidRPr="000F4C77" w:rsidDel="000F4C77">
          <w:rPr>
            <w:rFonts w:cs="Arial"/>
            <w:noProof/>
            <w:sz w:val="19"/>
            <w:szCs w:val="19"/>
            <w:rPrChange w:id="246" w:author="Miruška Hrabčáková" w:date="2019-02-20T08:24:00Z">
              <w:rPr>
                <w:rStyle w:val="Hypertextovprepojenie"/>
                <w:rFonts w:cs="Arial"/>
                <w:noProof/>
                <w:szCs w:val="19"/>
              </w:rPr>
            </w:rPrChange>
          </w:rPr>
          <w:delText>Nezrovnalosti a vysporiadanie finančných vzťahov</w:delText>
        </w:r>
        <w:r w:rsidRPr="00E135DC" w:rsidDel="000F4C77">
          <w:rPr>
            <w:rFonts w:cs="Arial"/>
            <w:noProof/>
            <w:webHidden/>
            <w:sz w:val="19"/>
            <w:szCs w:val="19"/>
          </w:rPr>
          <w:tab/>
        </w:r>
        <w:r w:rsidR="007F059F" w:rsidDel="000F4C77">
          <w:rPr>
            <w:rFonts w:cs="Arial"/>
            <w:noProof/>
            <w:webHidden/>
            <w:sz w:val="19"/>
            <w:szCs w:val="19"/>
          </w:rPr>
          <w:delText>84</w:delText>
        </w:r>
      </w:del>
    </w:p>
    <w:p w14:paraId="5198DED3" w14:textId="401417B1" w:rsidR="00BF74B6" w:rsidRPr="00E135DC" w:rsidDel="000F4C77" w:rsidRDefault="00BF74B6">
      <w:pPr>
        <w:pStyle w:val="Obsah2"/>
        <w:tabs>
          <w:tab w:val="left" w:pos="960"/>
          <w:tab w:val="right" w:leader="dot" w:pos="9060"/>
        </w:tabs>
        <w:rPr>
          <w:del w:id="247" w:author="Miruška Hrabčáková" w:date="2019-02-20T08:24:00Z"/>
          <w:rFonts w:eastAsiaTheme="minorEastAsia" w:cs="Arial"/>
          <w:noProof/>
          <w:sz w:val="19"/>
          <w:szCs w:val="19"/>
          <w:lang w:eastAsia="sk-SK"/>
        </w:rPr>
      </w:pPr>
      <w:del w:id="248" w:author="Miruška Hrabčáková" w:date="2019-02-20T08:24:00Z">
        <w:r w:rsidRPr="000F4C77" w:rsidDel="000F4C77">
          <w:rPr>
            <w:rFonts w:cs="Arial"/>
            <w:noProof/>
            <w:sz w:val="19"/>
            <w:szCs w:val="19"/>
            <w:rPrChange w:id="249" w:author="Miruška Hrabčáková" w:date="2019-02-20T08:24:00Z">
              <w:rPr>
                <w:rStyle w:val="Hypertextovprepojenie"/>
                <w:rFonts w:cs="Arial"/>
                <w:noProof/>
                <w:szCs w:val="19"/>
              </w:rPr>
            </w:rPrChange>
          </w:rPr>
          <w:delText>2.5</w:delText>
        </w:r>
        <w:r w:rsidRPr="00E135DC" w:rsidDel="000F4C77">
          <w:rPr>
            <w:rFonts w:eastAsiaTheme="minorEastAsia" w:cs="Arial"/>
            <w:noProof/>
            <w:sz w:val="19"/>
            <w:szCs w:val="19"/>
            <w:lang w:eastAsia="sk-SK"/>
          </w:rPr>
          <w:tab/>
        </w:r>
        <w:r w:rsidRPr="000F4C77" w:rsidDel="000F4C77">
          <w:rPr>
            <w:rFonts w:cs="Arial"/>
            <w:noProof/>
            <w:sz w:val="19"/>
            <w:szCs w:val="19"/>
            <w:rPrChange w:id="250" w:author="Miruška Hrabčáková" w:date="2019-02-20T08:24:00Z">
              <w:rPr>
                <w:rStyle w:val="Hypertextovprepojenie"/>
                <w:rFonts w:cs="Arial"/>
                <w:noProof/>
                <w:szCs w:val="19"/>
              </w:rPr>
            </w:rPrChange>
          </w:rPr>
          <w:delText>Verejné obstarávanie</w:delText>
        </w:r>
        <w:r w:rsidRPr="00E135DC" w:rsidDel="000F4C77">
          <w:rPr>
            <w:rFonts w:cs="Arial"/>
            <w:noProof/>
            <w:webHidden/>
            <w:sz w:val="19"/>
            <w:szCs w:val="19"/>
          </w:rPr>
          <w:tab/>
        </w:r>
        <w:r w:rsidR="007F059F" w:rsidDel="000F4C77">
          <w:rPr>
            <w:rFonts w:cs="Arial"/>
            <w:noProof/>
            <w:webHidden/>
            <w:sz w:val="19"/>
            <w:szCs w:val="19"/>
          </w:rPr>
          <w:delText>89</w:delText>
        </w:r>
      </w:del>
    </w:p>
    <w:p w14:paraId="70A930FF" w14:textId="5DDDAFE6" w:rsidR="00BF74B6" w:rsidRPr="00E135DC" w:rsidDel="000F4C77" w:rsidRDefault="00251889">
      <w:pPr>
        <w:pStyle w:val="Obsah3"/>
        <w:rPr>
          <w:del w:id="251" w:author="Miruška Hrabčáková" w:date="2019-02-20T08:24:00Z"/>
          <w:rFonts w:eastAsiaTheme="minorEastAsia" w:cs="Arial"/>
          <w:noProof/>
          <w:sz w:val="19"/>
          <w:szCs w:val="19"/>
          <w:lang w:eastAsia="sk-SK"/>
        </w:rPr>
      </w:pPr>
      <w:del w:id="252" w:author="Miruška Hrabčáková" w:date="2019-02-20T08:24:00Z">
        <w:r w:rsidRPr="00E135DC" w:rsidDel="000F4C77">
          <w:rPr>
            <w:rFonts w:cs="Arial"/>
            <w:b/>
            <w:bCs/>
            <w:smallCaps/>
            <w:noProof/>
            <w:sz w:val="19"/>
            <w:szCs w:val="19"/>
            <w:lang w:eastAsia="sk-SK"/>
          </w:rPr>
          <w:drawing>
            <wp:anchor distT="0" distB="0" distL="114300" distR="114300" simplePos="0" relativeHeight="251658241"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r w:rsidR="00BF74B6" w:rsidRPr="000F4C77" w:rsidDel="000F4C77">
          <w:rPr>
            <w:rFonts w:cs="Arial"/>
            <w:noProof/>
            <w:sz w:val="19"/>
            <w:szCs w:val="19"/>
            <w:rPrChange w:id="253" w:author="Miruška Hrabčáková" w:date="2019-02-20T08:24:00Z">
              <w:rPr>
                <w:rStyle w:val="Hypertextovprepojenie"/>
                <w:rFonts w:cs="Arial"/>
                <w:noProof/>
                <w:szCs w:val="19"/>
              </w:rPr>
            </w:rPrChange>
          </w:rPr>
          <w:delText>2.5.1</w:delText>
        </w:r>
        <w:r w:rsidR="00BF74B6" w:rsidRPr="00E135DC" w:rsidDel="000F4C77">
          <w:rPr>
            <w:rFonts w:eastAsiaTheme="minorEastAsia" w:cs="Arial"/>
            <w:noProof/>
            <w:sz w:val="19"/>
            <w:szCs w:val="19"/>
            <w:lang w:eastAsia="sk-SK"/>
          </w:rPr>
          <w:tab/>
        </w:r>
        <w:r w:rsidR="00BF74B6" w:rsidRPr="000F4C77" w:rsidDel="000F4C77">
          <w:rPr>
            <w:rFonts w:cs="Arial"/>
            <w:noProof/>
            <w:sz w:val="19"/>
            <w:szCs w:val="19"/>
            <w:rPrChange w:id="254" w:author="Miruška Hrabčáková" w:date="2019-02-20T08:24:00Z">
              <w:rPr>
                <w:rStyle w:val="Hypertextovprepojenie"/>
                <w:rFonts w:cs="Arial"/>
                <w:noProof/>
                <w:szCs w:val="19"/>
              </w:rPr>
            </w:rPrChange>
          </w:rPr>
          <w:delText>Plán obstarávaní</w:delText>
        </w:r>
        <w:r w:rsidR="00BF74B6" w:rsidRPr="00E135DC" w:rsidDel="000F4C77">
          <w:rPr>
            <w:rFonts w:cs="Arial"/>
            <w:noProof/>
            <w:webHidden/>
            <w:sz w:val="19"/>
            <w:szCs w:val="19"/>
          </w:rPr>
          <w:tab/>
        </w:r>
        <w:r w:rsidR="007F059F" w:rsidDel="000F4C77">
          <w:rPr>
            <w:rFonts w:cs="Arial"/>
            <w:noProof/>
            <w:webHidden/>
            <w:sz w:val="19"/>
            <w:szCs w:val="19"/>
          </w:rPr>
          <w:delText>90</w:delText>
        </w:r>
      </w:del>
    </w:p>
    <w:p w14:paraId="25C99981" w14:textId="1CB1F927" w:rsidR="00BF74B6" w:rsidRPr="00E135DC" w:rsidDel="000F4C77" w:rsidRDefault="00BF74B6">
      <w:pPr>
        <w:pStyle w:val="Obsah3"/>
        <w:rPr>
          <w:del w:id="255" w:author="Miruška Hrabčáková" w:date="2019-02-20T08:24:00Z"/>
          <w:rFonts w:eastAsiaTheme="minorEastAsia" w:cs="Arial"/>
          <w:noProof/>
          <w:sz w:val="19"/>
          <w:szCs w:val="19"/>
          <w:lang w:eastAsia="sk-SK"/>
        </w:rPr>
      </w:pPr>
      <w:del w:id="256" w:author="Miruška Hrabčáková" w:date="2019-02-20T08:24:00Z">
        <w:r w:rsidRPr="000F4C77" w:rsidDel="000F4C77">
          <w:rPr>
            <w:rFonts w:cs="Arial"/>
            <w:noProof/>
            <w:sz w:val="19"/>
            <w:szCs w:val="19"/>
            <w:rPrChange w:id="257" w:author="Miruška Hrabčáková" w:date="2019-02-20T08:24:00Z">
              <w:rPr>
                <w:rStyle w:val="Hypertextovprepojenie"/>
                <w:rFonts w:cs="Arial"/>
                <w:noProof/>
                <w:szCs w:val="19"/>
              </w:rPr>
            </w:rPrChange>
          </w:rPr>
          <w:delText>2.5.2</w:delText>
        </w:r>
        <w:r w:rsidRPr="00E135DC" w:rsidDel="000F4C77">
          <w:rPr>
            <w:rFonts w:eastAsiaTheme="minorEastAsia" w:cs="Arial"/>
            <w:noProof/>
            <w:sz w:val="19"/>
            <w:szCs w:val="19"/>
            <w:lang w:eastAsia="sk-SK"/>
          </w:rPr>
          <w:tab/>
        </w:r>
        <w:r w:rsidRPr="000F4C77" w:rsidDel="000F4C77">
          <w:rPr>
            <w:rFonts w:cs="Arial"/>
            <w:noProof/>
            <w:sz w:val="19"/>
            <w:szCs w:val="19"/>
            <w:rPrChange w:id="258" w:author="Miruška Hrabčáková" w:date="2019-02-20T08:24:00Z">
              <w:rPr>
                <w:rStyle w:val="Hypertextovprepojenie"/>
                <w:rFonts w:cs="Arial"/>
                <w:noProof/>
                <w:szCs w:val="19"/>
              </w:rPr>
            </w:rPrChange>
          </w:rPr>
          <w:delText>Predpokladaná hodnota zákazky (PHZ)</w:delText>
        </w:r>
        <w:r w:rsidRPr="00E135DC" w:rsidDel="000F4C77">
          <w:rPr>
            <w:rFonts w:cs="Arial"/>
            <w:noProof/>
            <w:webHidden/>
            <w:sz w:val="19"/>
            <w:szCs w:val="19"/>
          </w:rPr>
          <w:tab/>
        </w:r>
        <w:r w:rsidR="007F059F" w:rsidDel="000F4C77">
          <w:rPr>
            <w:rFonts w:cs="Arial"/>
            <w:noProof/>
            <w:webHidden/>
            <w:sz w:val="19"/>
            <w:szCs w:val="19"/>
          </w:rPr>
          <w:delText>90</w:delText>
        </w:r>
      </w:del>
    </w:p>
    <w:p w14:paraId="4212AEDF" w14:textId="72B0048A" w:rsidR="00BF74B6" w:rsidRPr="00E135DC" w:rsidDel="000F4C77" w:rsidRDefault="00BF74B6">
      <w:pPr>
        <w:pStyle w:val="Obsah3"/>
        <w:rPr>
          <w:del w:id="259" w:author="Miruška Hrabčáková" w:date="2019-02-20T08:24:00Z"/>
          <w:rFonts w:eastAsiaTheme="minorEastAsia" w:cs="Arial"/>
          <w:noProof/>
          <w:sz w:val="19"/>
          <w:szCs w:val="19"/>
          <w:lang w:eastAsia="sk-SK"/>
        </w:rPr>
      </w:pPr>
      <w:del w:id="260" w:author="Miruška Hrabčáková" w:date="2019-02-20T08:24:00Z">
        <w:r w:rsidRPr="000F4C77" w:rsidDel="000F4C77">
          <w:rPr>
            <w:rFonts w:cs="Arial"/>
            <w:noProof/>
            <w:sz w:val="19"/>
            <w:szCs w:val="19"/>
            <w:rPrChange w:id="261" w:author="Miruška Hrabčáková" w:date="2019-02-20T08:24:00Z">
              <w:rPr>
                <w:rStyle w:val="Hypertextovprepojenie"/>
                <w:rFonts w:cs="Arial"/>
                <w:noProof/>
                <w:szCs w:val="19"/>
              </w:rPr>
            </w:rPrChange>
          </w:rPr>
          <w:delText>2.5.3</w:delText>
        </w:r>
        <w:r w:rsidRPr="00E135DC" w:rsidDel="000F4C77">
          <w:rPr>
            <w:rFonts w:eastAsiaTheme="minorEastAsia" w:cs="Arial"/>
            <w:noProof/>
            <w:sz w:val="19"/>
            <w:szCs w:val="19"/>
            <w:lang w:eastAsia="sk-SK"/>
          </w:rPr>
          <w:tab/>
        </w:r>
        <w:r w:rsidRPr="000F4C77" w:rsidDel="000F4C77">
          <w:rPr>
            <w:rFonts w:cs="Arial"/>
            <w:noProof/>
            <w:sz w:val="19"/>
            <w:szCs w:val="19"/>
            <w:rPrChange w:id="262" w:author="Miruška Hrabčáková" w:date="2019-02-20T08:24:00Z">
              <w:rPr>
                <w:rStyle w:val="Hypertextovprepojenie"/>
                <w:rFonts w:cs="Arial"/>
                <w:noProof/>
                <w:szCs w:val="19"/>
              </w:rPr>
            </w:rPrChange>
          </w:rPr>
          <w:delText>Povinnosť uzatvoriť zmluvu</w:delText>
        </w:r>
        <w:r w:rsidRPr="00E135DC" w:rsidDel="000F4C77">
          <w:rPr>
            <w:rFonts w:cs="Arial"/>
            <w:noProof/>
            <w:webHidden/>
            <w:sz w:val="19"/>
            <w:szCs w:val="19"/>
          </w:rPr>
          <w:tab/>
        </w:r>
        <w:r w:rsidR="007F059F" w:rsidDel="000F4C77">
          <w:rPr>
            <w:rFonts w:cs="Arial"/>
            <w:noProof/>
            <w:webHidden/>
            <w:sz w:val="19"/>
            <w:szCs w:val="19"/>
          </w:rPr>
          <w:delText>92</w:delText>
        </w:r>
      </w:del>
    </w:p>
    <w:p w14:paraId="61CB8603" w14:textId="65AB04E3" w:rsidR="00BF74B6" w:rsidRPr="00E135DC" w:rsidDel="000F4C77" w:rsidRDefault="00BF74B6">
      <w:pPr>
        <w:pStyle w:val="Obsah3"/>
        <w:rPr>
          <w:del w:id="263" w:author="Miruška Hrabčáková" w:date="2019-02-20T08:24:00Z"/>
          <w:rFonts w:eastAsiaTheme="minorEastAsia" w:cs="Arial"/>
          <w:noProof/>
          <w:sz w:val="19"/>
          <w:szCs w:val="19"/>
          <w:lang w:eastAsia="sk-SK"/>
        </w:rPr>
      </w:pPr>
      <w:del w:id="264" w:author="Miruška Hrabčáková" w:date="2019-02-20T08:24:00Z">
        <w:r w:rsidRPr="000F4C77" w:rsidDel="000F4C77">
          <w:rPr>
            <w:rFonts w:cs="Arial"/>
            <w:noProof/>
            <w:sz w:val="19"/>
            <w:szCs w:val="19"/>
            <w:rPrChange w:id="265" w:author="Miruška Hrabčáková" w:date="2019-02-20T08:24:00Z">
              <w:rPr>
                <w:rStyle w:val="Hypertextovprepojenie"/>
                <w:rFonts w:cs="Arial"/>
                <w:noProof/>
                <w:szCs w:val="19"/>
              </w:rPr>
            </w:rPrChange>
          </w:rPr>
          <w:delText>2.5.4</w:delText>
        </w:r>
        <w:r w:rsidRPr="00E135DC" w:rsidDel="000F4C77">
          <w:rPr>
            <w:rFonts w:eastAsiaTheme="minorEastAsia" w:cs="Arial"/>
            <w:noProof/>
            <w:sz w:val="19"/>
            <w:szCs w:val="19"/>
            <w:lang w:eastAsia="sk-SK"/>
          </w:rPr>
          <w:tab/>
        </w:r>
        <w:r w:rsidRPr="000F4C77" w:rsidDel="000F4C77">
          <w:rPr>
            <w:rFonts w:cs="Arial"/>
            <w:noProof/>
            <w:sz w:val="19"/>
            <w:szCs w:val="19"/>
            <w:rPrChange w:id="266" w:author="Miruška Hrabčáková" w:date="2019-02-20T08:24:00Z">
              <w:rPr>
                <w:rStyle w:val="Hypertextovprepojenie"/>
                <w:rFonts w:cs="Arial"/>
                <w:noProof/>
                <w:szCs w:val="19"/>
              </w:rPr>
            </w:rPrChange>
          </w:rPr>
          <w:delText>Finančné limity</w:delText>
        </w:r>
        <w:r w:rsidRPr="00E135DC" w:rsidDel="000F4C77">
          <w:rPr>
            <w:rFonts w:cs="Arial"/>
            <w:noProof/>
            <w:webHidden/>
            <w:sz w:val="19"/>
            <w:szCs w:val="19"/>
          </w:rPr>
          <w:tab/>
        </w:r>
        <w:r w:rsidR="007F059F" w:rsidDel="000F4C77">
          <w:rPr>
            <w:rFonts w:cs="Arial"/>
            <w:noProof/>
            <w:webHidden/>
            <w:sz w:val="19"/>
            <w:szCs w:val="19"/>
          </w:rPr>
          <w:delText>92</w:delText>
        </w:r>
      </w:del>
    </w:p>
    <w:p w14:paraId="57E11B99" w14:textId="6CE761E3" w:rsidR="00BF74B6" w:rsidRPr="00E135DC" w:rsidDel="000F4C77" w:rsidRDefault="00BF74B6">
      <w:pPr>
        <w:pStyle w:val="Obsah3"/>
        <w:rPr>
          <w:del w:id="267" w:author="Miruška Hrabčáková" w:date="2019-02-20T08:24:00Z"/>
          <w:rFonts w:eastAsiaTheme="minorEastAsia" w:cs="Arial"/>
          <w:noProof/>
          <w:sz w:val="19"/>
          <w:szCs w:val="19"/>
          <w:lang w:eastAsia="sk-SK"/>
        </w:rPr>
      </w:pPr>
      <w:del w:id="268" w:author="Miruška Hrabčáková" w:date="2019-02-20T08:24:00Z">
        <w:r w:rsidRPr="000F4C77" w:rsidDel="000F4C77">
          <w:rPr>
            <w:rFonts w:cs="Arial"/>
            <w:noProof/>
            <w:sz w:val="19"/>
            <w:szCs w:val="19"/>
            <w:rPrChange w:id="269" w:author="Miruška Hrabčáková" w:date="2019-02-20T08:24:00Z">
              <w:rPr>
                <w:rStyle w:val="Hypertextovprepojenie"/>
                <w:rFonts w:cs="Arial"/>
                <w:noProof/>
                <w:szCs w:val="19"/>
              </w:rPr>
            </w:rPrChange>
          </w:rPr>
          <w:delText>2.5.5</w:delText>
        </w:r>
        <w:r w:rsidRPr="00E135DC" w:rsidDel="000F4C77">
          <w:rPr>
            <w:rFonts w:eastAsiaTheme="minorEastAsia" w:cs="Arial"/>
            <w:noProof/>
            <w:sz w:val="19"/>
            <w:szCs w:val="19"/>
            <w:lang w:eastAsia="sk-SK"/>
          </w:rPr>
          <w:tab/>
        </w:r>
        <w:r w:rsidRPr="000F4C77" w:rsidDel="000F4C77">
          <w:rPr>
            <w:rFonts w:cs="Arial"/>
            <w:noProof/>
            <w:sz w:val="19"/>
            <w:szCs w:val="19"/>
            <w:rPrChange w:id="270" w:author="Miruška Hrabčáková" w:date="2019-02-20T08:24:00Z">
              <w:rPr>
                <w:rStyle w:val="Hypertextovprepojenie"/>
                <w:rFonts w:cs="Arial"/>
                <w:noProof/>
                <w:szCs w:val="19"/>
              </w:rPr>
            </w:rPrChange>
          </w:rPr>
          <w:delText>Všeobecné ustanovenia</w:delText>
        </w:r>
        <w:r w:rsidRPr="00E135DC" w:rsidDel="000F4C77">
          <w:rPr>
            <w:rFonts w:cs="Arial"/>
            <w:noProof/>
            <w:webHidden/>
            <w:sz w:val="19"/>
            <w:szCs w:val="19"/>
          </w:rPr>
          <w:tab/>
        </w:r>
        <w:r w:rsidR="007F059F" w:rsidDel="000F4C77">
          <w:rPr>
            <w:rFonts w:cs="Arial"/>
            <w:noProof/>
            <w:webHidden/>
            <w:sz w:val="19"/>
            <w:szCs w:val="19"/>
          </w:rPr>
          <w:delText>93</w:delText>
        </w:r>
      </w:del>
    </w:p>
    <w:p w14:paraId="71EC95BE" w14:textId="03A3311D" w:rsidR="00BF74B6" w:rsidRPr="00E135DC" w:rsidDel="000F4C77" w:rsidRDefault="00BF74B6">
      <w:pPr>
        <w:pStyle w:val="Obsah3"/>
        <w:rPr>
          <w:del w:id="271" w:author="Miruška Hrabčáková" w:date="2019-02-20T08:24:00Z"/>
          <w:rFonts w:eastAsiaTheme="minorEastAsia" w:cs="Arial"/>
          <w:noProof/>
          <w:sz w:val="19"/>
          <w:szCs w:val="19"/>
          <w:lang w:eastAsia="sk-SK"/>
        </w:rPr>
      </w:pPr>
      <w:del w:id="272" w:author="Miruška Hrabčáková" w:date="2019-02-20T08:24:00Z">
        <w:r w:rsidRPr="000F4C77" w:rsidDel="000F4C77">
          <w:rPr>
            <w:rFonts w:cs="Arial"/>
            <w:noProof/>
            <w:sz w:val="19"/>
            <w:szCs w:val="19"/>
            <w:rPrChange w:id="273" w:author="Miruška Hrabčáková" w:date="2019-02-20T08:24:00Z">
              <w:rPr>
                <w:rStyle w:val="Hypertextovprepojenie"/>
                <w:rFonts w:cs="Arial"/>
                <w:noProof/>
                <w:szCs w:val="19"/>
              </w:rPr>
            </w:rPrChange>
          </w:rPr>
          <w:delText>2.5.6</w:delText>
        </w:r>
        <w:r w:rsidRPr="00E135DC" w:rsidDel="000F4C77">
          <w:rPr>
            <w:rFonts w:eastAsiaTheme="minorEastAsia" w:cs="Arial"/>
            <w:noProof/>
            <w:sz w:val="19"/>
            <w:szCs w:val="19"/>
            <w:lang w:eastAsia="sk-SK"/>
          </w:rPr>
          <w:tab/>
        </w:r>
        <w:r w:rsidRPr="000F4C77" w:rsidDel="000F4C77">
          <w:rPr>
            <w:rFonts w:cs="Arial"/>
            <w:noProof/>
            <w:sz w:val="19"/>
            <w:szCs w:val="19"/>
            <w:rPrChange w:id="274" w:author="Miruška Hrabčáková" w:date="2019-02-20T08:24:00Z">
              <w:rPr>
                <w:rStyle w:val="Hypertextovprepojenie"/>
                <w:rFonts w:cs="Arial"/>
                <w:noProof/>
                <w:szCs w:val="19"/>
              </w:rPr>
            </w:rPrChange>
          </w:rPr>
          <w:delText>Typy administratívnej kontroly VO</w:delText>
        </w:r>
        <w:r w:rsidRPr="00E135DC" w:rsidDel="000F4C77">
          <w:rPr>
            <w:rFonts w:cs="Arial"/>
            <w:noProof/>
            <w:webHidden/>
            <w:sz w:val="19"/>
            <w:szCs w:val="19"/>
          </w:rPr>
          <w:tab/>
        </w:r>
        <w:r w:rsidR="007F059F" w:rsidDel="000F4C77">
          <w:rPr>
            <w:rFonts w:cs="Arial"/>
            <w:noProof/>
            <w:webHidden/>
            <w:sz w:val="19"/>
            <w:szCs w:val="19"/>
          </w:rPr>
          <w:delText>99</w:delText>
        </w:r>
      </w:del>
    </w:p>
    <w:p w14:paraId="1C39A013" w14:textId="269FCB87" w:rsidR="00BF74B6" w:rsidRPr="00E135DC" w:rsidDel="000F4C77" w:rsidRDefault="00BF74B6">
      <w:pPr>
        <w:pStyle w:val="Obsah3"/>
        <w:rPr>
          <w:del w:id="275" w:author="Miruška Hrabčáková" w:date="2019-02-20T08:24:00Z"/>
          <w:rFonts w:eastAsiaTheme="minorEastAsia" w:cs="Arial"/>
          <w:noProof/>
          <w:sz w:val="19"/>
          <w:szCs w:val="19"/>
          <w:lang w:eastAsia="sk-SK"/>
        </w:rPr>
      </w:pPr>
      <w:del w:id="276" w:author="Miruška Hrabčáková" w:date="2019-02-20T08:24:00Z">
        <w:r w:rsidRPr="000F4C77" w:rsidDel="000F4C77">
          <w:rPr>
            <w:rFonts w:cs="Arial"/>
            <w:noProof/>
            <w:sz w:val="19"/>
            <w:szCs w:val="19"/>
            <w:rPrChange w:id="277" w:author="Miruška Hrabčáková" w:date="2019-02-20T08:24:00Z">
              <w:rPr>
                <w:rStyle w:val="Hypertextovprepojenie"/>
                <w:rFonts w:cs="Arial"/>
                <w:noProof/>
                <w:szCs w:val="19"/>
              </w:rPr>
            </w:rPrChange>
          </w:rPr>
          <w:delText>2.5.7</w:delText>
        </w:r>
        <w:r w:rsidRPr="00E135DC" w:rsidDel="000F4C77">
          <w:rPr>
            <w:rFonts w:eastAsiaTheme="minorEastAsia" w:cs="Arial"/>
            <w:noProof/>
            <w:sz w:val="19"/>
            <w:szCs w:val="19"/>
            <w:lang w:eastAsia="sk-SK"/>
          </w:rPr>
          <w:tab/>
        </w:r>
        <w:r w:rsidRPr="000F4C77" w:rsidDel="000F4C77">
          <w:rPr>
            <w:rFonts w:cs="Arial"/>
            <w:noProof/>
            <w:sz w:val="19"/>
            <w:szCs w:val="19"/>
            <w:rPrChange w:id="278" w:author="Miruška Hrabčáková" w:date="2019-02-20T08:24:00Z">
              <w:rPr>
                <w:rStyle w:val="Hypertextovprepojenie"/>
                <w:rFonts w:cs="Arial"/>
                <w:noProof/>
                <w:szCs w:val="19"/>
              </w:rPr>
            </w:rPrChange>
          </w:rPr>
          <w:delText>Finančné opravy</w:delText>
        </w:r>
        <w:r w:rsidRPr="00E135DC" w:rsidDel="000F4C77">
          <w:rPr>
            <w:rFonts w:cs="Arial"/>
            <w:noProof/>
            <w:webHidden/>
            <w:sz w:val="19"/>
            <w:szCs w:val="19"/>
          </w:rPr>
          <w:tab/>
        </w:r>
        <w:r w:rsidR="007F059F" w:rsidDel="000F4C77">
          <w:rPr>
            <w:rFonts w:cs="Arial"/>
            <w:noProof/>
            <w:webHidden/>
            <w:sz w:val="19"/>
            <w:szCs w:val="19"/>
          </w:rPr>
          <w:delText>119</w:delText>
        </w:r>
      </w:del>
    </w:p>
    <w:p w14:paraId="69BEAABA" w14:textId="5B4FB10A" w:rsidR="00BF74B6" w:rsidRPr="00E135DC" w:rsidDel="000F4C77" w:rsidRDefault="00BF74B6">
      <w:pPr>
        <w:pStyle w:val="Obsah3"/>
        <w:rPr>
          <w:del w:id="279" w:author="Miruška Hrabčáková" w:date="2019-02-20T08:24:00Z"/>
          <w:rFonts w:eastAsiaTheme="minorEastAsia" w:cs="Arial"/>
          <w:noProof/>
          <w:sz w:val="19"/>
          <w:szCs w:val="19"/>
          <w:lang w:eastAsia="sk-SK"/>
        </w:rPr>
      </w:pPr>
      <w:del w:id="280" w:author="Miruška Hrabčáková" w:date="2019-02-20T08:24:00Z">
        <w:r w:rsidRPr="000F4C77" w:rsidDel="000F4C77">
          <w:rPr>
            <w:rFonts w:cs="Arial"/>
            <w:noProof/>
            <w:sz w:val="19"/>
            <w:szCs w:val="19"/>
            <w:rPrChange w:id="281" w:author="Miruška Hrabčáková" w:date="2019-02-20T08:24:00Z">
              <w:rPr>
                <w:rStyle w:val="Hypertextovprepojenie"/>
                <w:rFonts w:cs="Arial"/>
                <w:noProof/>
                <w:szCs w:val="19"/>
              </w:rPr>
            </w:rPrChange>
          </w:rPr>
          <w:delText>2.5.8</w:delText>
        </w:r>
        <w:r w:rsidRPr="00E135DC" w:rsidDel="000F4C77">
          <w:rPr>
            <w:rFonts w:eastAsiaTheme="minorEastAsia" w:cs="Arial"/>
            <w:noProof/>
            <w:sz w:val="19"/>
            <w:szCs w:val="19"/>
            <w:lang w:eastAsia="sk-SK"/>
          </w:rPr>
          <w:tab/>
        </w:r>
        <w:r w:rsidRPr="000F4C77" w:rsidDel="000F4C77">
          <w:rPr>
            <w:rFonts w:cs="Arial"/>
            <w:noProof/>
            <w:sz w:val="19"/>
            <w:szCs w:val="19"/>
            <w:rPrChange w:id="282" w:author="Miruška Hrabčáková" w:date="2019-02-20T08:24:00Z">
              <w:rPr>
                <w:rStyle w:val="Hypertextovprepojenie"/>
                <w:rFonts w:cs="Arial"/>
                <w:noProof/>
                <w:szCs w:val="19"/>
              </w:rPr>
            </w:rPrChange>
          </w:rPr>
          <w:delText>Postupy vo verejnom obstarávaní</w:delText>
        </w:r>
        <w:r w:rsidRPr="00E135DC" w:rsidDel="000F4C77">
          <w:rPr>
            <w:rFonts w:cs="Arial"/>
            <w:noProof/>
            <w:webHidden/>
            <w:sz w:val="19"/>
            <w:szCs w:val="19"/>
          </w:rPr>
          <w:tab/>
        </w:r>
        <w:r w:rsidR="007F059F" w:rsidDel="000F4C77">
          <w:rPr>
            <w:rFonts w:cs="Arial"/>
            <w:noProof/>
            <w:webHidden/>
            <w:sz w:val="19"/>
            <w:szCs w:val="19"/>
          </w:rPr>
          <w:delText>123</w:delText>
        </w:r>
      </w:del>
    </w:p>
    <w:p w14:paraId="52A899C1" w14:textId="1B47B2EA" w:rsidR="00BF74B6" w:rsidRPr="00E135DC" w:rsidDel="000F4C77" w:rsidRDefault="00BF74B6">
      <w:pPr>
        <w:pStyle w:val="Obsah3"/>
        <w:rPr>
          <w:del w:id="283" w:author="Miruška Hrabčáková" w:date="2019-02-20T08:24:00Z"/>
          <w:rFonts w:eastAsiaTheme="minorEastAsia" w:cs="Arial"/>
          <w:noProof/>
          <w:sz w:val="19"/>
          <w:szCs w:val="19"/>
          <w:lang w:eastAsia="sk-SK"/>
        </w:rPr>
      </w:pPr>
      <w:del w:id="284" w:author="Miruška Hrabčáková" w:date="2019-02-20T08:24:00Z">
        <w:r w:rsidRPr="000F4C77" w:rsidDel="000F4C77">
          <w:rPr>
            <w:rFonts w:cs="Arial"/>
            <w:noProof/>
            <w:sz w:val="19"/>
            <w:szCs w:val="19"/>
            <w:rPrChange w:id="285" w:author="Miruška Hrabčáková" w:date="2019-02-20T08:24:00Z">
              <w:rPr>
                <w:rStyle w:val="Hypertextovprepojenie"/>
                <w:rFonts w:cs="Arial"/>
                <w:noProof/>
                <w:szCs w:val="19"/>
              </w:rPr>
            </w:rPrChange>
          </w:rPr>
          <w:delText>2.5.9</w:delText>
        </w:r>
        <w:r w:rsidRPr="00E135DC" w:rsidDel="000F4C77">
          <w:rPr>
            <w:rFonts w:eastAsiaTheme="minorEastAsia" w:cs="Arial"/>
            <w:noProof/>
            <w:sz w:val="19"/>
            <w:szCs w:val="19"/>
            <w:lang w:eastAsia="sk-SK"/>
          </w:rPr>
          <w:tab/>
        </w:r>
        <w:r w:rsidRPr="000F4C77" w:rsidDel="000F4C77">
          <w:rPr>
            <w:rFonts w:cs="Arial"/>
            <w:noProof/>
            <w:sz w:val="19"/>
            <w:szCs w:val="19"/>
            <w:rPrChange w:id="286" w:author="Miruška Hrabčáková" w:date="2019-02-20T08:24:00Z">
              <w:rPr>
                <w:rStyle w:val="Hypertextovprepojenie"/>
                <w:rFonts w:cs="Arial"/>
                <w:noProof/>
                <w:szCs w:val="19"/>
              </w:rPr>
            </w:rPrChange>
          </w:rPr>
          <w:delText>Zákazky nespadajúce pod zákon o verejnom obstarávaní</w:delText>
        </w:r>
        <w:r w:rsidRPr="00E135DC" w:rsidDel="000F4C77">
          <w:rPr>
            <w:rFonts w:cs="Arial"/>
            <w:noProof/>
            <w:webHidden/>
            <w:sz w:val="19"/>
            <w:szCs w:val="19"/>
          </w:rPr>
          <w:tab/>
        </w:r>
        <w:r w:rsidR="007F059F" w:rsidDel="000F4C77">
          <w:rPr>
            <w:rFonts w:cs="Arial"/>
            <w:noProof/>
            <w:webHidden/>
            <w:sz w:val="19"/>
            <w:szCs w:val="19"/>
          </w:rPr>
          <w:delText>132</w:delText>
        </w:r>
      </w:del>
    </w:p>
    <w:p w14:paraId="291F6871" w14:textId="28A76C2A" w:rsidR="00BF74B6" w:rsidRPr="00E135DC" w:rsidDel="000F4C77" w:rsidRDefault="00BF74B6">
      <w:pPr>
        <w:pStyle w:val="Obsah3"/>
        <w:rPr>
          <w:del w:id="287" w:author="Miruška Hrabčáková" w:date="2019-02-20T08:24:00Z"/>
          <w:rFonts w:eastAsiaTheme="minorEastAsia" w:cs="Arial"/>
          <w:noProof/>
          <w:sz w:val="19"/>
          <w:szCs w:val="19"/>
          <w:lang w:eastAsia="sk-SK"/>
        </w:rPr>
      </w:pPr>
      <w:del w:id="288" w:author="Miruška Hrabčáková" w:date="2019-02-20T08:24:00Z">
        <w:r w:rsidRPr="000F4C77" w:rsidDel="000F4C77">
          <w:rPr>
            <w:rFonts w:cs="Arial"/>
            <w:noProof/>
            <w:sz w:val="19"/>
            <w:szCs w:val="19"/>
            <w:rPrChange w:id="289" w:author="Miruška Hrabčáková" w:date="2019-02-20T08:24:00Z">
              <w:rPr>
                <w:rStyle w:val="Hypertextovprepojenie"/>
                <w:rFonts w:cs="Arial"/>
                <w:noProof/>
                <w:szCs w:val="19"/>
              </w:rPr>
            </w:rPrChange>
          </w:rPr>
          <w:delText>2.5.10</w:delText>
        </w:r>
        <w:r w:rsidRPr="00E135DC" w:rsidDel="000F4C77">
          <w:rPr>
            <w:rFonts w:eastAsiaTheme="minorEastAsia" w:cs="Arial"/>
            <w:noProof/>
            <w:sz w:val="19"/>
            <w:szCs w:val="19"/>
            <w:lang w:eastAsia="sk-SK"/>
          </w:rPr>
          <w:tab/>
        </w:r>
        <w:r w:rsidRPr="000F4C77" w:rsidDel="000F4C77">
          <w:rPr>
            <w:rFonts w:cs="Arial"/>
            <w:noProof/>
            <w:sz w:val="19"/>
            <w:szCs w:val="19"/>
            <w:rPrChange w:id="290" w:author="Miruška Hrabčáková" w:date="2019-02-20T08:24:00Z">
              <w:rPr>
                <w:rStyle w:val="Hypertextovprepojenie"/>
                <w:rFonts w:cs="Arial"/>
                <w:noProof/>
                <w:szCs w:val="19"/>
              </w:rPr>
            </w:rPrChange>
          </w:rPr>
          <w:delText>Konflikt záujmov</w:delText>
        </w:r>
        <w:r w:rsidRPr="00E135DC" w:rsidDel="000F4C77">
          <w:rPr>
            <w:rFonts w:cs="Arial"/>
            <w:noProof/>
            <w:webHidden/>
            <w:sz w:val="19"/>
            <w:szCs w:val="19"/>
          </w:rPr>
          <w:tab/>
        </w:r>
        <w:r w:rsidR="007F059F" w:rsidDel="000F4C77">
          <w:rPr>
            <w:rFonts w:cs="Arial"/>
            <w:noProof/>
            <w:webHidden/>
            <w:sz w:val="19"/>
            <w:szCs w:val="19"/>
          </w:rPr>
          <w:delText>143</w:delText>
        </w:r>
      </w:del>
    </w:p>
    <w:p w14:paraId="34F67D09" w14:textId="39ED40BA" w:rsidR="00BF74B6" w:rsidRPr="00E135DC" w:rsidDel="000F4C77" w:rsidRDefault="00BF74B6">
      <w:pPr>
        <w:pStyle w:val="Obsah2"/>
        <w:tabs>
          <w:tab w:val="left" w:pos="960"/>
          <w:tab w:val="right" w:leader="dot" w:pos="9060"/>
        </w:tabs>
        <w:rPr>
          <w:del w:id="291" w:author="Miruška Hrabčáková" w:date="2019-02-20T08:24:00Z"/>
          <w:rFonts w:eastAsiaTheme="minorEastAsia" w:cs="Arial"/>
          <w:noProof/>
          <w:sz w:val="19"/>
          <w:szCs w:val="19"/>
          <w:lang w:eastAsia="sk-SK"/>
        </w:rPr>
      </w:pPr>
      <w:del w:id="292" w:author="Miruška Hrabčáková" w:date="2019-02-20T08:24:00Z">
        <w:r w:rsidRPr="000F4C77" w:rsidDel="000F4C77">
          <w:rPr>
            <w:rFonts w:cs="Arial"/>
            <w:noProof/>
            <w:sz w:val="19"/>
            <w:szCs w:val="19"/>
            <w:rPrChange w:id="293" w:author="Miruška Hrabčáková" w:date="2019-02-20T08:24:00Z">
              <w:rPr>
                <w:rStyle w:val="Hypertextovprepojenie"/>
                <w:rFonts w:cs="Arial"/>
                <w:noProof/>
                <w:szCs w:val="19"/>
              </w:rPr>
            </w:rPrChange>
          </w:rPr>
          <w:delText>2.6</w:delText>
        </w:r>
        <w:r w:rsidRPr="00E135DC" w:rsidDel="000F4C77">
          <w:rPr>
            <w:rFonts w:eastAsiaTheme="minorEastAsia" w:cs="Arial"/>
            <w:noProof/>
            <w:sz w:val="19"/>
            <w:szCs w:val="19"/>
            <w:lang w:eastAsia="sk-SK"/>
          </w:rPr>
          <w:tab/>
        </w:r>
        <w:r w:rsidRPr="000F4C77" w:rsidDel="000F4C77">
          <w:rPr>
            <w:rFonts w:cs="Arial"/>
            <w:noProof/>
            <w:sz w:val="19"/>
            <w:szCs w:val="19"/>
            <w:rPrChange w:id="294" w:author="Miruška Hrabčáková" w:date="2019-02-20T08:24:00Z">
              <w:rPr>
                <w:rStyle w:val="Hypertextovprepojenie"/>
                <w:rFonts w:cs="Arial"/>
                <w:noProof/>
                <w:szCs w:val="19"/>
              </w:rPr>
            </w:rPrChange>
          </w:rPr>
          <w:delText>Informačný systém (ITMS2014+)</w:delText>
        </w:r>
        <w:r w:rsidRPr="00E135DC" w:rsidDel="000F4C77">
          <w:rPr>
            <w:rFonts w:cs="Arial"/>
            <w:noProof/>
            <w:webHidden/>
            <w:sz w:val="19"/>
            <w:szCs w:val="19"/>
          </w:rPr>
          <w:tab/>
        </w:r>
        <w:r w:rsidR="007F059F" w:rsidDel="000F4C77">
          <w:rPr>
            <w:rFonts w:cs="Arial"/>
            <w:noProof/>
            <w:webHidden/>
            <w:sz w:val="19"/>
            <w:szCs w:val="19"/>
          </w:rPr>
          <w:delText>149</w:delText>
        </w:r>
      </w:del>
    </w:p>
    <w:p w14:paraId="6F278EC5" w14:textId="5DD9059F" w:rsidR="00BF74B6" w:rsidRPr="00E135DC" w:rsidDel="000F4C77" w:rsidRDefault="00BF74B6">
      <w:pPr>
        <w:pStyle w:val="Obsah2"/>
        <w:tabs>
          <w:tab w:val="left" w:pos="960"/>
          <w:tab w:val="right" w:leader="dot" w:pos="9060"/>
        </w:tabs>
        <w:rPr>
          <w:del w:id="295" w:author="Miruška Hrabčáková" w:date="2019-02-20T08:24:00Z"/>
          <w:rFonts w:eastAsiaTheme="minorEastAsia" w:cs="Arial"/>
          <w:noProof/>
          <w:sz w:val="19"/>
          <w:szCs w:val="19"/>
          <w:lang w:eastAsia="sk-SK"/>
        </w:rPr>
      </w:pPr>
      <w:del w:id="296" w:author="Miruška Hrabčáková" w:date="2019-02-20T08:24:00Z">
        <w:r w:rsidRPr="000F4C77" w:rsidDel="000F4C77">
          <w:rPr>
            <w:rFonts w:cs="Arial"/>
            <w:noProof/>
            <w:sz w:val="19"/>
            <w:szCs w:val="19"/>
            <w:rPrChange w:id="297" w:author="Miruška Hrabčáková" w:date="2019-02-20T08:24:00Z">
              <w:rPr>
                <w:rStyle w:val="Hypertextovprepojenie"/>
                <w:rFonts w:cs="Arial"/>
                <w:noProof/>
                <w:szCs w:val="19"/>
              </w:rPr>
            </w:rPrChange>
          </w:rPr>
          <w:delText>2.7</w:delText>
        </w:r>
        <w:r w:rsidRPr="00E135DC" w:rsidDel="000F4C77">
          <w:rPr>
            <w:rFonts w:eastAsiaTheme="minorEastAsia" w:cs="Arial"/>
            <w:noProof/>
            <w:sz w:val="19"/>
            <w:szCs w:val="19"/>
            <w:lang w:eastAsia="sk-SK"/>
          </w:rPr>
          <w:tab/>
        </w:r>
        <w:r w:rsidRPr="000F4C77" w:rsidDel="000F4C77">
          <w:rPr>
            <w:rFonts w:cs="Arial"/>
            <w:noProof/>
            <w:sz w:val="19"/>
            <w:szCs w:val="19"/>
            <w:rPrChange w:id="298" w:author="Miruška Hrabčáková" w:date="2019-02-20T08:24:00Z">
              <w:rPr>
                <w:rStyle w:val="Hypertextovprepojenie"/>
                <w:rFonts w:cs="Arial"/>
                <w:noProof/>
                <w:szCs w:val="19"/>
              </w:rPr>
            </w:rPrChange>
          </w:rPr>
          <w:delText>Informovanie a komunikácia</w:delText>
        </w:r>
        <w:r w:rsidRPr="00E135DC" w:rsidDel="000F4C77">
          <w:rPr>
            <w:rFonts w:cs="Arial"/>
            <w:noProof/>
            <w:webHidden/>
            <w:sz w:val="19"/>
            <w:szCs w:val="19"/>
          </w:rPr>
          <w:tab/>
        </w:r>
        <w:r w:rsidR="007F059F" w:rsidDel="000F4C77">
          <w:rPr>
            <w:rFonts w:cs="Arial"/>
            <w:noProof/>
            <w:webHidden/>
            <w:sz w:val="19"/>
            <w:szCs w:val="19"/>
          </w:rPr>
          <w:delText>150</w:delText>
        </w:r>
      </w:del>
    </w:p>
    <w:p w14:paraId="5B9D06DD" w14:textId="69B98DBC" w:rsidR="00BF74B6" w:rsidRPr="00E135DC" w:rsidDel="000F4C77" w:rsidRDefault="00BF74B6">
      <w:pPr>
        <w:pStyle w:val="Obsah1"/>
        <w:tabs>
          <w:tab w:val="left" w:pos="482"/>
          <w:tab w:val="right" w:leader="dot" w:pos="9060"/>
        </w:tabs>
        <w:rPr>
          <w:del w:id="299" w:author="Miruška Hrabčáková" w:date="2019-02-20T08:24:00Z"/>
          <w:rFonts w:eastAsiaTheme="minorEastAsia" w:cs="Arial"/>
          <w:noProof/>
          <w:sz w:val="19"/>
          <w:szCs w:val="19"/>
          <w:lang w:eastAsia="sk-SK"/>
        </w:rPr>
      </w:pPr>
      <w:del w:id="300" w:author="Miruška Hrabčáková" w:date="2019-02-20T08:24:00Z">
        <w:r w:rsidRPr="000F4C77" w:rsidDel="000F4C77">
          <w:rPr>
            <w:rFonts w:cs="Arial"/>
            <w:noProof/>
            <w:sz w:val="19"/>
            <w:szCs w:val="19"/>
            <w:rPrChange w:id="301" w:author="Miruška Hrabčáková" w:date="2019-02-20T08:24:00Z">
              <w:rPr>
                <w:rStyle w:val="Hypertextovprepojenie"/>
                <w:rFonts w:cs="Arial"/>
                <w:noProof/>
                <w:szCs w:val="19"/>
              </w:rPr>
            </w:rPrChange>
          </w:rPr>
          <w:delText>3</w:delText>
        </w:r>
        <w:r w:rsidRPr="00E135DC" w:rsidDel="000F4C77">
          <w:rPr>
            <w:rFonts w:eastAsiaTheme="minorEastAsia" w:cs="Arial"/>
            <w:noProof/>
            <w:sz w:val="19"/>
            <w:szCs w:val="19"/>
            <w:lang w:eastAsia="sk-SK"/>
          </w:rPr>
          <w:tab/>
        </w:r>
        <w:r w:rsidRPr="000F4C77" w:rsidDel="000F4C77">
          <w:rPr>
            <w:rFonts w:cs="Arial"/>
            <w:noProof/>
            <w:sz w:val="19"/>
            <w:szCs w:val="19"/>
            <w:rPrChange w:id="302" w:author="Miruška Hrabčáková" w:date="2019-02-20T08:24:00Z">
              <w:rPr>
                <w:rStyle w:val="Hypertextovprepojenie"/>
                <w:rFonts w:cs="Arial"/>
                <w:noProof/>
                <w:szCs w:val="19"/>
              </w:rPr>
            </w:rPrChange>
          </w:rPr>
          <w:delText>Kontrola a overovanie oprávnenosti výdavkov</w:delText>
        </w:r>
        <w:r w:rsidRPr="00E135DC" w:rsidDel="000F4C77">
          <w:rPr>
            <w:rFonts w:cs="Arial"/>
            <w:noProof/>
            <w:webHidden/>
            <w:sz w:val="19"/>
            <w:szCs w:val="19"/>
          </w:rPr>
          <w:tab/>
        </w:r>
        <w:r w:rsidR="007F059F" w:rsidDel="000F4C77">
          <w:rPr>
            <w:rFonts w:cs="Arial"/>
            <w:noProof/>
            <w:webHidden/>
            <w:sz w:val="19"/>
            <w:szCs w:val="19"/>
          </w:rPr>
          <w:delText>152</w:delText>
        </w:r>
      </w:del>
    </w:p>
    <w:p w14:paraId="321D2A52" w14:textId="0E7F517F" w:rsidR="00BF74B6" w:rsidRPr="00E135DC" w:rsidDel="000F4C77" w:rsidRDefault="00BF74B6">
      <w:pPr>
        <w:pStyle w:val="Obsah2"/>
        <w:tabs>
          <w:tab w:val="left" w:pos="960"/>
          <w:tab w:val="right" w:leader="dot" w:pos="9060"/>
        </w:tabs>
        <w:rPr>
          <w:del w:id="303" w:author="Miruška Hrabčáková" w:date="2019-02-20T08:24:00Z"/>
          <w:rFonts w:eastAsiaTheme="minorEastAsia" w:cs="Arial"/>
          <w:noProof/>
          <w:sz w:val="19"/>
          <w:szCs w:val="19"/>
          <w:lang w:eastAsia="sk-SK"/>
        </w:rPr>
      </w:pPr>
      <w:del w:id="304" w:author="Miruška Hrabčáková" w:date="2019-02-20T08:24:00Z">
        <w:r w:rsidRPr="000F4C77" w:rsidDel="000F4C77">
          <w:rPr>
            <w:rFonts w:cs="Arial"/>
            <w:noProof/>
            <w:sz w:val="19"/>
            <w:szCs w:val="19"/>
            <w:rPrChange w:id="305" w:author="Miruška Hrabčáková" w:date="2019-02-20T08:24:00Z">
              <w:rPr>
                <w:rStyle w:val="Hypertextovprepojenie"/>
                <w:rFonts w:cs="Arial"/>
                <w:noProof/>
                <w:szCs w:val="19"/>
              </w:rPr>
            </w:rPrChange>
          </w:rPr>
          <w:delText>3.1</w:delText>
        </w:r>
        <w:r w:rsidRPr="00E135DC" w:rsidDel="000F4C77">
          <w:rPr>
            <w:rFonts w:eastAsiaTheme="minorEastAsia" w:cs="Arial"/>
            <w:noProof/>
            <w:sz w:val="19"/>
            <w:szCs w:val="19"/>
            <w:lang w:eastAsia="sk-SK"/>
          </w:rPr>
          <w:tab/>
        </w:r>
        <w:r w:rsidRPr="000F4C77" w:rsidDel="000F4C77">
          <w:rPr>
            <w:rFonts w:cs="Arial"/>
            <w:noProof/>
            <w:sz w:val="19"/>
            <w:szCs w:val="19"/>
            <w:rPrChange w:id="306" w:author="Miruška Hrabčáková" w:date="2019-02-20T08:24:00Z">
              <w:rPr>
                <w:rStyle w:val="Hypertextovprepojenie"/>
                <w:rFonts w:cs="Arial"/>
                <w:noProof/>
                <w:szCs w:val="19"/>
              </w:rPr>
            </w:rPrChange>
          </w:rPr>
          <w:delText xml:space="preserve">Administratívna </w:delText>
        </w:r>
        <w:r w:rsidR="008D701A" w:rsidRPr="000F4C77" w:rsidDel="000F4C77">
          <w:rPr>
            <w:rFonts w:cs="Arial"/>
            <w:noProof/>
            <w:sz w:val="19"/>
            <w:szCs w:val="19"/>
            <w:rPrChange w:id="307" w:author="Miruška Hrabčáková" w:date="2019-02-20T08:24:00Z">
              <w:rPr>
                <w:rStyle w:val="Hypertextovprepojenie"/>
                <w:rFonts w:cs="Arial"/>
                <w:noProof/>
                <w:szCs w:val="19"/>
              </w:rPr>
            </w:rPrChange>
          </w:rPr>
          <w:delText xml:space="preserve">finančná </w:delText>
        </w:r>
        <w:r w:rsidRPr="000F4C77" w:rsidDel="000F4C77">
          <w:rPr>
            <w:rFonts w:cs="Arial"/>
            <w:noProof/>
            <w:sz w:val="19"/>
            <w:szCs w:val="19"/>
            <w:rPrChange w:id="308" w:author="Miruška Hrabčáková" w:date="2019-02-20T08:24:00Z">
              <w:rPr>
                <w:rStyle w:val="Hypertextovprepojenie"/>
                <w:rFonts w:cs="Arial"/>
                <w:noProof/>
                <w:szCs w:val="19"/>
              </w:rPr>
            </w:rPrChange>
          </w:rPr>
          <w:delText>kontrola</w:delText>
        </w:r>
        <w:r w:rsidRPr="00E135DC" w:rsidDel="000F4C77">
          <w:rPr>
            <w:rFonts w:cs="Arial"/>
            <w:noProof/>
            <w:webHidden/>
            <w:sz w:val="19"/>
            <w:szCs w:val="19"/>
          </w:rPr>
          <w:tab/>
        </w:r>
        <w:r w:rsidR="007F059F" w:rsidDel="000F4C77">
          <w:rPr>
            <w:rFonts w:cs="Arial"/>
            <w:noProof/>
            <w:webHidden/>
            <w:sz w:val="19"/>
            <w:szCs w:val="19"/>
          </w:rPr>
          <w:delText>152</w:delText>
        </w:r>
      </w:del>
    </w:p>
    <w:p w14:paraId="23ED640E" w14:textId="456633B4" w:rsidR="00BF74B6" w:rsidRPr="00E135DC" w:rsidDel="000F4C77" w:rsidRDefault="00BF74B6">
      <w:pPr>
        <w:pStyle w:val="Obsah2"/>
        <w:tabs>
          <w:tab w:val="left" w:pos="960"/>
          <w:tab w:val="right" w:leader="dot" w:pos="9060"/>
        </w:tabs>
        <w:rPr>
          <w:del w:id="309" w:author="Miruška Hrabčáková" w:date="2019-02-20T08:24:00Z"/>
          <w:rFonts w:eastAsiaTheme="minorEastAsia" w:cs="Arial"/>
          <w:noProof/>
          <w:sz w:val="19"/>
          <w:szCs w:val="19"/>
          <w:lang w:eastAsia="sk-SK"/>
        </w:rPr>
      </w:pPr>
      <w:del w:id="310" w:author="Miruška Hrabčáková" w:date="2019-02-20T08:24:00Z">
        <w:r w:rsidRPr="000F4C77" w:rsidDel="000F4C77">
          <w:rPr>
            <w:rFonts w:cs="Arial"/>
            <w:noProof/>
            <w:sz w:val="19"/>
            <w:szCs w:val="19"/>
            <w:rPrChange w:id="311" w:author="Miruška Hrabčáková" w:date="2019-02-20T08:24:00Z">
              <w:rPr>
                <w:rStyle w:val="Hypertextovprepojenie"/>
                <w:rFonts w:cs="Arial"/>
                <w:noProof/>
                <w:szCs w:val="19"/>
              </w:rPr>
            </w:rPrChange>
          </w:rPr>
          <w:delText>3.2</w:delText>
        </w:r>
        <w:r w:rsidRPr="00E135DC" w:rsidDel="000F4C77">
          <w:rPr>
            <w:rFonts w:eastAsiaTheme="minorEastAsia" w:cs="Arial"/>
            <w:noProof/>
            <w:sz w:val="19"/>
            <w:szCs w:val="19"/>
            <w:lang w:eastAsia="sk-SK"/>
          </w:rPr>
          <w:tab/>
        </w:r>
        <w:r w:rsidR="00D96AD0" w:rsidRPr="000F4C77" w:rsidDel="000F4C77">
          <w:rPr>
            <w:rFonts w:cs="Arial"/>
            <w:noProof/>
            <w:sz w:val="19"/>
            <w:szCs w:val="19"/>
            <w:rPrChange w:id="312" w:author="Miruška Hrabčáková" w:date="2019-02-20T08:24:00Z">
              <w:rPr>
                <w:rStyle w:val="Hypertextovprepojenie"/>
                <w:rFonts w:cs="Arial"/>
                <w:noProof/>
                <w:szCs w:val="19"/>
              </w:rPr>
            </w:rPrChange>
          </w:rPr>
          <w:delText>Finančná k</w:delText>
        </w:r>
        <w:r w:rsidRPr="000F4C77" w:rsidDel="000F4C77">
          <w:rPr>
            <w:rFonts w:cs="Arial"/>
            <w:noProof/>
            <w:sz w:val="19"/>
            <w:szCs w:val="19"/>
            <w:rPrChange w:id="313" w:author="Miruška Hrabčáková" w:date="2019-02-20T08:24:00Z">
              <w:rPr>
                <w:rStyle w:val="Hypertextovprepojenie"/>
                <w:rFonts w:cs="Arial"/>
                <w:noProof/>
                <w:szCs w:val="19"/>
              </w:rPr>
            </w:rPrChange>
          </w:rPr>
          <w:delText>ontrola na mieste</w:delText>
        </w:r>
        <w:r w:rsidRPr="00E135DC" w:rsidDel="000F4C77">
          <w:rPr>
            <w:rFonts w:cs="Arial"/>
            <w:noProof/>
            <w:webHidden/>
            <w:sz w:val="19"/>
            <w:szCs w:val="19"/>
          </w:rPr>
          <w:tab/>
        </w:r>
        <w:r w:rsidR="007F059F" w:rsidDel="000F4C77">
          <w:rPr>
            <w:rFonts w:cs="Arial"/>
            <w:noProof/>
            <w:webHidden/>
            <w:sz w:val="19"/>
            <w:szCs w:val="19"/>
          </w:rPr>
          <w:delText>155</w:delText>
        </w:r>
      </w:del>
    </w:p>
    <w:p w14:paraId="652445E0" w14:textId="7CDA4D90" w:rsidR="00BF74B6" w:rsidRPr="00E135DC" w:rsidDel="000F4C77" w:rsidRDefault="00BF74B6">
      <w:pPr>
        <w:pStyle w:val="Obsah1"/>
        <w:tabs>
          <w:tab w:val="left" w:pos="482"/>
          <w:tab w:val="right" w:leader="dot" w:pos="9060"/>
        </w:tabs>
        <w:rPr>
          <w:del w:id="314" w:author="Miruška Hrabčáková" w:date="2019-02-20T08:24:00Z"/>
          <w:rFonts w:eastAsiaTheme="minorEastAsia" w:cs="Arial"/>
          <w:noProof/>
          <w:sz w:val="19"/>
          <w:szCs w:val="19"/>
          <w:lang w:eastAsia="sk-SK"/>
        </w:rPr>
      </w:pPr>
      <w:del w:id="315" w:author="Miruška Hrabčáková" w:date="2019-02-20T08:24:00Z">
        <w:r w:rsidRPr="000F4C77" w:rsidDel="000F4C77">
          <w:rPr>
            <w:rFonts w:cs="Arial"/>
            <w:noProof/>
            <w:sz w:val="19"/>
            <w:szCs w:val="19"/>
            <w:rPrChange w:id="316" w:author="Miruška Hrabčáková" w:date="2019-02-20T08:24:00Z">
              <w:rPr>
                <w:rStyle w:val="Hypertextovprepojenie"/>
                <w:rFonts w:cs="Arial"/>
                <w:noProof/>
                <w:szCs w:val="19"/>
              </w:rPr>
            </w:rPrChange>
          </w:rPr>
          <w:delText>4</w:delText>
        </w:r>
        <w:r w:rsidRPr="00E135DC" w:rsidDel="000F4C77">
          <w:rPr>
            <w:rFonts w:eastAsiaTheme="minorEastAsia" w:cs="Arial"/>
            <w:noProof/>
            <w:sz w:val="19"/>
            <w:szCs w:val="19"/>
            <w:lang w:eastAsia="sk-SK"/>
          </w:rPr>
          <w:tab/>
        </w:r>
        <w:r w:rsidRPr="000F4C77" w:rsidDel="000F4C77">
          <w:rPr>
            <w:rFonts w:cs="Arial"/>
            <w:noProof/>
            <w:sz w:val="19"/>
            <w:szCs w:val="19"/>
            <w:rPrChange w:id="317" w:author="Miruška Hrabčáková" w:date="2019-02-20T08:24:00Z">
              <w:rPr>
                <w:rStyle w:val="Hypertextovprepojenie"/>
                <w:rFonts w:cs="Arial"/>
                <w:noProof/>
                <w:szCs w:val="19"/>
              </w:rPr>
            </w:rPrChange>
          </w:rPr>
          <w:delText>Prechodné a záverečné ustanovenia</w:delText>
        </w:r>
        <w:r w:rsidRPr="00E135DC" w:rsidDel="000F4C77">
          <w:rPr>
            <w:rFonts w:cs="Arial"/>
            <w:noProof/>
            <w:webHidden/>
            <w:sz w:val="19"/>
            <w:szCs w:val="19"/>
          </w:rPr>
          <w:tab/>
        </w:r>
        <w:r w:rsidR="007F059F" w:rsidDel="000F4C77">
          <w:rPr>
            <w:rFonts w:cs="Arial"/>
            <w:noProof/>
            <w:webHidden/>
            <w:sz w:val="19"/>
            <w:szCs w:val="19"/>
          </w:rPr>
          <w:delText>162</w:delText>
        </w:r>
      </w:del>
    </w:p>
    <w:p w14:paraId="3B998595" w14:textId="5DDE90F6" w:rsidR="00BF74B6" w:rsidRPr="00E135DC" w:rsidDel="000F4C77" w:rsidRDefault="00BF74B6">
      <w:pPr>
        <w:pStyle w:val="Obsah1"/>
        <w:tabs>
          <w:tab w:val="left" w:pos="482"/>
          <w:tab w:val="right" w:leader="dot" w:pos="9060"/>
        </w:tabs>
        <w:rPr>
          <w:del w:id="318" w:author="Miruška Hrabčáková" w:date="2019-02-20T08:24:00Z"/>
          <w:rFonts w:eastAsiaTheme="minorEastAsia" w:cs="Arial"/>
          <w:noProof/>
          <w:sz w:val="19"/>
          <w:szCs w:val="19"/>
          <w:lang w:eastAsia="sk-SK"/>
        </w:rPr>
      </w:pPr>
      <w:del w:id="319" w:author="Miruška Hrabčáková" w:date="2019-02-20T08:24:00Z">
        <w:r w:rsidRPr="000F4C77" w:rsidDel="000F4C77">
          <w:rPr>
            <w:rFonts w:cs="Arial"/>
            <w:noProof/>
            <w:sz w:val="19"/>
            <w:szCs w:val="19"/>
            <w:rPrChange w:id="320" w:author="Miruška Hrabčáková" w:date="2019-02-20T08:24:00Z">
              <w:rPr>
                <w:rStyle w:val="Hypertextovprepojenie"/>
                <w:rFonts w:cs="Arial"/>
                <w:noProof/>
                <w:szCs w:val="19"/>
              </w:rPr>
            </w:rPrChange>
          </w:rPr>
          <w:delText>5</w:delText>
        </w:r>
        <w:r w:rsidRPr="00E135DC" w:rsidDel="000F4C77">
          <w:rPr>
            <w:rFonts w:eastAsiaTheme="minorEastAsia" w:cs="Arial"/>
            <w:noProof/>
            <w:sz w:val="19"/>
            <w:szCs w:val="19"/>
            <w:lang w:eastAsia="sk-SK"/>
          </w:rPr>
          <w:tab/>
        </w:r>
        <w:r w:rsidRPr="000F4C77" w:rsidDel="000F4C77">
          <w:rPr>
            <w:rFonts w:cs="Arial"/>
            <w:noProof/>
            <w:sz w:val="19"/>
            <w:szCs w:val="19"/>
            <w:rPrChange w:id="321" w:author="Miruška Hrabčáková" w:date="2019-02-20T08:24:00Z">
              <w:rPr>
                <w:rStyle w:val="Hypertextovprepojenie"/>
                <w:rFonts w:cs="Arial"/>
                <w:noProof/>
                <w:szCs w:val="19"/>
              </w:rPr>
            </w:rPrChange>
          </w:rPr>
          <w:delText>Prílohy</w:delText>
        </w:r>
        <w:r w:rsidRPr="00E135DC" w:rsidDel="000F4C77">
          <w:rPr>
            <w:rFonts w:cs="Arial"/>
            <w:noProof/>
            <w:webHidden/>
            <w:sz w:val="19"/>
            <w:szCs w:val="19"/>
          </w:rPr>
          <w:tab/>
        </w:r>
        <w:r w:rsidR="007F059F" w:rsidDel="000F4C77">
          <w:rPr>
            <w:rFonts w:cs="Arial"/>
            <w:noProof/>
            <w:webHidden/>
            <w:sz w:val="19"/>
            <w:szCs w:val="19"/>
          </w:rPr>
          <w:delText>163</w:delText>
        </w:r>
      </w:del>
    </w:p>
    <w:p w14:paraId="7A55CDA1" w14:textId="77777777" w:rsidR="003979B2" w:rsidRPr="0073389C" w:rsidRDefault="000C0542" w:rsidP="003979B2">
      <w:pPr>
        <w:spacing w:after="120"/>
        <w:rPr>
          <w:sz w:val="20"/>
        </w:rPr>
      </w:pPr>
      <w:r w:rsidRPr="00E135DC">
        <w:rPr>
          <w:rFonts w:cs="Arial"/>
          <w:b/>
          <w:szCs w:val="19"/>
        </w:rPr>
        <w:lastRenderedPageBreak/>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322" w:name="_Toc440372853"/>
      <w:bookmarkStart w:id="323" w:name="_Toc1543502"/>
      <w:r w:rsidRPr="0073389C">
        <w:rPr>
          <w:rFonts w:ascii="Arial" w:hAnsi="Arial"/>
          <w:lang w:val="sk-SK"/>
        </w:rPr>
        <w:lastRenderedPageBreak/>
        <w:t>Úvod</w:t>
      </w:r>
      <w:bookmarkEnd w:id="26"/>
      <w:bookmarkEnd w:id="322"/>
      <w:bookmarkEnd w:id="323"/>
    </w:p>
    <w:p w14:paraId="7A55CDA3" w14:textId="77777777" w:rsidR="00AE5A8F" w:rsidRPr="0073389C" w:rsidRDefault="00AE5A8F" w:rsidP="009F56AB">
      <w:pPr>
        <w:pStyle w:val="Nadpis2"/>
        <w:spacing w:line="288" w:lineRule="auto"/>
        <w:jc w:val="both"/>
        <w:rPr>
          <w:lang w:val="sk-SK"/>
        </w:rPr>
      </w:pPr>
      <w:bookmarkStart w:id="324" w:name="_Toc410907844"/>
      <w:r w:rsidRPr="0073389C">
        <w:rPr>
          <w:lang w:val="sk-SK"/>
        </w:rPr>
        <w:t xml:space="preserve"> </w:t>
      </w:r>
      <w:bookmarkStart w:id="325" w:name="_Toc440372854"/>
      <w:bookmarkStart w:id="326" w:name="_Toc1543503"/>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24"/>
      <w:r w:rsidR="00A028FD" w:rsidRPr="0073389C">
        <w:rPr>
          <w:lang w:val="sk-SK"/>
        </w:rPr>
        <w:t xml:space="preserve"> pre p</w:t>
      </w:r>
      <w:r w:rsidR="001917F5" w:rsidRPr="0073389C">
        <w:rPr>
          <w:lang w:val="sk-SK"/>
        </w:rPr>
        <w:t>rijímateľa</w:t>
      </w:r>
      <w:bookmarkEnd w:id="325"/>
      <w:bookmarkEnd w:id="326"/>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6DA283CF"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861C4B" w:rsidRPr="000251E7">
          <w:rPr>
            <w:rStyle w:val="Hypertextovprepojenie"/>
            <w:rFonts w:cs="Arial"/>
            <w:szCs w:val="19"/>
            <w:lang w:val="sk-SK"/>
          </w:rPr>
          <w:t>www.opevs.eu</w:t>
        </w:r>
      </w:hyperlink>
      <w:r w:rsidR="00D35CC4" w:rsidRPr="00556DB3">
        <w:rPr>
          <w:rStyle w:val="Hypertextovprepojenie"/>
          <w:rFonts w:cs="Arial"/>
          <w:color w:val="auto"/>
          <w:szCs w:val="19"/>
          <w:u w:val="none"/>
          <w:lang w:val="sk-SK"/>
        </w:rPr>
        <w:t>, resp.</w:t>
      </w:r>
      <w:r w:rsidR="00D35CC4" w:rsidRPr="00556DB3">
        <w:rPr>
          <w:rStyle w:val="Hypertextovprepojenie"/>
          <w:rFonts w:cs="Arial"/>
          <w:color w:val="auto"/>
          <w:szCs w:val="19"/>
          <w:lang w:val="sk-SK"/>
        </w:rPr>
        <w:t xml:space="preserv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327" w:name="_Toc410907845"/>
      <w:bookmarkStart w:id="328" w:name="_Toc440372855"/>
      <w:bookmarkStart w:id="329" w:name="_Toc1543504"/>
      <w:r w:rsidRPr="0073389C">
        <w:rPr>
          <w:lang w:val="sk-SK"/>
        </w:rPr>
        <w:t>Cieľ príručky pre prijímateľa</w:t>
      </w:r>
      <w:bookmarkEnd w:id="327"/>
      <w:bookmarkEnd w:id="328"/>
      <w:bookmarkEnd w:id="329"/>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lastRenderedPageBreak/>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2A2E284D"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607318" w:rsidRPr="005548CA">
        <w:rPr>
          <w:rStyle w:val="Hypertextovprepojenie"/>
          <w:color w:val="auto"/>
        </w:rPr>
        <w:t>,</w:t>
      </w:r>
      <w:r w:rsidR="005B7659" w:rsidRPr="005548CA">
        <w:rPr>
          <w:rStyle w:val="Hypertextovprepojenie"/>
          <w:color w:val="auto"/>
        </w:rPr>
        <w:t xml:space="preserve"> resp. </w:t>
      </w:r>
      <w:r w:rsidR="005B7659">
        <w:rPr>
          <w:rStyle w:val="Hypertextovprepojenie"/>
        </w:rPr>
        <w:t>www.reformuj.sk</w:t>
      </w:r>
      <w:r w:rsidR="00EC0303" w:rsidRPr="0073389C">
        <w:t>.</w:t>
      </w:r>
    </w:p>
    <w:p w14:paraId="7A55CDB6" w14:textId="77777777" w:rsidR="00AE5A8F" w:rsidRPr="0073389C" w:rsidRDefault="00AE5A8F" w:rsidP="009F56AB">
      <w:pPr>
        <w:pStyle w:val="Nadpis2"/>
        <w:spacing w:line="288" w:lineRule="auto"/>
        <w:jc w:val="both"/>
        <w:rPr>
          <w:lang w:val="sk-SK"/>
        </w:rPr>
      </w:pPr>
      <w:bookmarkStart w:id="330" w:name="_Toc410907846"/>
      <w:bookmarkStart w:id="331" w:name="_Toc440372856"/>
      <w:bookmarkStart w:id="332" w:name="_Toc1543505"/>
      <w:r w:rsidRPr="0073389C">
        <w:rPr>
          <w:lang w:val="sk-SK"/>
        </w:rPr>
        <w:t>Definícia pojmov</w:t>
      </w:r>
      <w:bookmarkEnd w:id="330"/>
      <w:bookmarkEnd w:id="331"/>
      <w:bookmarkEnd w:id="332"/>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7C3B6670"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215CFC">
        <w:rPr>
          <w:rFonts w:cs="Arial"/>
          <w:szCs w:val="19"/>
          <w:lang w:val="sk-SK"/>
        </w:rPr>
        <w:t>V</w:t>
      </w:r>
      <w:r w:rsidR="00215CFC" w:rsidRPr="00215CFC">
        <w:rPr>
          <w:rFonts w:cs="Arial"/>
          <w:szCs w:val="19"/>
          <w:lang w:val="sk-SK"/>
        </w:rPr>
        <w:t xml:space="preserve"> prípade ich predkladania </w:t>
      </w:r>
      <w:r w:rsidR="00215CFC">
        <w:rPr>
          <w:rFonts w:cs="Arial"/>
          <w:szCs w:val="19"/>
          <w:lang w:val="sk-SK"/>
        </w:rPr>
        <w:t xml:space="preserve">dokumentácie z VO </w:t>
      </w:r>
      <w:r w:rsidR="00215CFC" w:rsidRPr="00215CFC">
        <w:rPr>
          <w:rFonts w:cs="Arial"/>
          <w:szCs w:val="19"/>
          <w:lang w:val="sk-SK"/>
        </w:rPr>
        <w:t xml:space="preserve">cez ITMS 2014+ sa za deň doručenia považuje deň doručenia Žiadosti prijímateľa o vykonanie kontroly VO pričom, dokumentáciu je prijímateľ povinný nahrať do ITMS 2014+ najneskôr v deň doručenia Žiadosti o vykonanie kontroly </w:t>
      </w:r>
      <w:r w:rsidR="00215CFC">
        <w:rPr>
          <w:rFonts w:cs="Arial"/>
          <w:szCs w:val="19"/>
          <w:lang w:val="sk-SK"/>
        </w:rPr>
        <w:t xml:space="preserve">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w:t>
      </w:r>
      <w:r w:rsidRPr="0073389C">
        <w:rPr>
          <w:rFonts w:cs="Arial"/>
          <w:szCs w:val="19"/>
          <w:lang w:val="sk-SK"/>
        </w:rPr>
        <w:lastRenderedPageBreak/>
        <w:t>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w:t>
      </w:r>
      <w:r w:rsidR="00C6030F" w:rsidRPr="0073389C">
        <w:rPr>
          <w:szCs w:val="19"/>
          <w:lang w:val="sk-SK"/>
        </w:rPr>
        <w:lastRenderedPageBreak/>
        <w:t xml:space="preserve">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2F0D6A6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6" w14:textId="03B3F5EB" w:rsidR="00AE5A8F" w:rsidRDefault="00AE5A8F" w:rsidP="005212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452E3F02" w14:textId="21D8AC5A" w:rsidR="00A5020F" w:rsidRPr="0073389C" w:rsidRDefault="00A5020F" w:rsidP="00852446">
      <w:pPr>
        <w:pStyle w:val="Bulletslevel1"/>
        <w:ind w:left="567"/>
        <w:jc w:val="both"/>
        <w:rPr>
          <w:rFonts w:cs="Arial"/>
          <w:szCs w:val="19"/>
          <w:lang w:val="sk-SK"/>
        </w:rPr>
      </w:pPr>
      <w:r w:rsidRPr="00A5020F">
        <w:rPr>
          <w:rFonts w:cs="Arial"/>
          <w:szCs w:val="19"/>
          <w:lang w:val="sk-SK"/>
        </w:rPr>
        <w:t>Preddavkové platby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7A55CDE7" w14:textId="65BFA38E"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a v súlade so zákonom č. 357/2015 Z.z.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w:t>
      </w:r>
      <w:r w:rsidR="00C6030F" w:rsidRPr="0073389C">
        <w:rPr>
          <w:szCs w:val="19"/>
          <w:lang w:val="sk-SK"/>
        </w:rPr>
        <w:lastRenderedPageBreak/>
        <w:t xml:space="preserve">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w:t>
      </w:r>
      <w:r w:rsidR="00DC55DD" w:rsidRPr="0073389C">
        <w:rPr>
          <w:rFonts w:cs="Arial"/>
          <w:szCs w:val="19"/>
          <w:lang w:val="sk-SK"/>
        </w:rPr>
        <w:lastRenderedPageBreak/>
        <w:t xml:space="preserve">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333" w:name="_Toc410907847"/>
      <w:bookmarkStart w:id="334" w:name="_Toc440372857"/>
      <w:bookmarkStart w:id="335" w:name="_Toc1543506"/>
      <w:r>
        <w:rPr>
          <w:lang w:val="sk-SK"/>
        </w:rPr>
        <w:lastRenderedPageBreak/>
        <w:t>Použité s</w:t>
      </w:r>
      <w:r w:rsidR="00AE5A8F" w:rsidRPr="0073389C">
        <w:rPr>
          <w:lang w:val="sk-SK"/>
        </w:rPr>
        <w:t>kratky</w:t>
      </w:r>
      <w:bookmarkEnd w:id="333"/>
      <w:bookmarkEnd w:id="334"/>
      <w:bookmarkEnd w:id="335"/>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1612A81B" w14:textId="64C7D7C4" w:rsidR="00215CFC" w:rsidRPr="0073389C" w:rsidRDefault="00215CFC" w:rsidP="00E135DC">
      <w:pPr>
        <w:pStyle w:val="Bulletslevel1"/>
        <w:numPr>
          <w:ilvl w:val="0"/>
          <w:numId w:val="0"/>
        </w:numPr>
        <w:spacing w:line="288" w:lineRule="auto"/>
        <w:jc w:val="both"/>
        <w:rPr>
          <w:rFonts w:cs="Arial"/>
          <w:lang w:val="sk-SK"/>
        </w:rPr>
      </w:pPr>
      <w:r>
        <w:rPr>
          <w:rFonts w:cs="Arial"/>
          <w:lang w:val="sk-SK"/>
        </w:rPr>
        <w:t>DNS</w:t>
      </w:r>
      <w:r>
        <w:rPr>
          <w:rFonts w:cs="Arial"/>
          <w:lang w:val="sk-SK"/>
        </w:rPr>
        <w:tab/>
      </w:r>
      <w:r>
        <w:rPr>
          <w:rFonts w:cs="Arial"/>
          <w:lang w:val="sk-SK"/>
        </w:rPr>
        <w:tab/>
        <w:t>Dynamický nákupný systém</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336" w:name="_Toc440372858"/>
      <w:bookmarkStart w:id="337" w:name="_Toc1543507"/>
      <w:r w:rsidRPr="0073389C">
        <w:rPr>
          <w:lang w:val="sk-SK"/>
        </w:rPr>
        <w:lastRenderedPageBreak/>
        <w:t>Legislatíva</w:t>
      </w:r>
      <w:bookmarkEnd w:id="336"/>
      <w:bookmarkEnd w:id="337"/>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338" w:name="_Toc410907848"/>
      <w:bookmarkStart w:id="339" w:name="_Toc440372859"/>
      <w:bookmarkStart w:id="340" w:name="_Toc1543508"/>
      <w:r w:rsidRPr="0073389C">
        <w:rPr>
          <w:rFonts w:ascii="Arial" w:hAnsi="Arial"/>
          <w:lang w:val="sk-SK"/>
        </w:rPr>
        <w:lastRenderedPageBreak/>
        <w:t>Realizácia projektov</w:t>
      </w:r>
      <w:bookmarkEnd w:id="338"/>
      <w:bookmarkEnd w:id="339"/>
      <w:bookmarkEnd w:id="340"/>
    </w:p>
    <w:p w14:paraId="7A55CE40" w14:textId="77777777" w:rsidR="00AE5A8F" w:rsidRPr="0073389C" w:rsidRDefault="00AE5A8F" w:rsidP="009F56AB">
      <w:pPr>
        <w:pStyle w:val="Nadpis2"/>
        <w:spacing w:line="288" w:lineRule="auto"/>
        <w:rPr>
          <w:lang w:val="sk-SK"/>
        </w:rPr>
      </w:pPr>
      <w:bookmarkStart w:id="341" w:name="_Toc410907849"/>
      <w:bookmarkStart w:id="342" w:name="_Toc440372860"/>
      <w:bookmarkStart w:id="343" w:name="_Toc1543509"/>
      <w:r w:rsidRPr="0073389C">
        <w:rPr>
          <w:lang w:val="sk-SK"/>
        </w:rPr>
        <w:t>Všeobecné informácie k realizácii projektov</w:t>
      </w:r>
      <w:bookmarkEnd w:id="341"/>
      <w:bookmarkEnd w:id="342"/>
      <w:bookmarkEnd w:id="343"/>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344" w:name="_Toc410907850"/>
      <w:bookmarkStart w:id="345" w:name="_Toc440372861"/>
      <w:bookmarkStart w:id="346" w:name="_Toc1543510"/>
      <w:r w:rsidRPr="0073389C">
        <w:rPr>
          <w:lang w:val="sk-SK"/>
        </w:rPr>
        <w:t>Všeobecné informácie</w:t>
      </w:r>
      <w:bookmarkEnd w:id="344"/>
      <w:bookmarkEnd w:id="345"/>
      <w:bookmarkEnd w:id="346"/>
      <w:r w:rsidRPr="0073389C">
        <w:rPr>
          <w:lang w:val="sk-SK"/>
        </w:rPr>
        <w:t xml:space="preserve"> </w:t>
      </w:r>
    </w:p>
    <w:p w14:paraId="7A55CE42" w14:textId="437A6F5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198F389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7A55CE43" w14:textId="579EED88"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7" w:history="1">
        <w:r w:rsidR="00EC0303" w:rsidRPr="0073389C">
          <w:rPr>
            <w:rStyle w:val="Hypertextovprepojenie"/>
            <w:rFonts w:cs="Arial"/>
            <w:szCs w:val="19"/>
            <w:lang w:val="sk-SK"/>
          </w:rPr>
          <w:t>www.opevs.eu</w:t>
        </w:r>
      </w:hyperlink>
      <w:r w:rsidR="00E0774C" w:rsidRPr="008601CC">
        <w:rPr>
          <w:rStyle w:val="Hypertextovprepojenie"/>
          <w:rFonts w:cs="Arial"/>
          <w:color w:val="auto"/>
          <w:szCs w:val="19"/>
          <w:u w:val="none"/>
          <w:lang w:val="sk-SK"/>
        </w:rPr>
        <w:t>, resp.</w:t>
      </w:r>
      <w:r w:rsidR="00E0774C" w:rsidRPr="008601CC">
        <w:rPr>
          <w:rStyle w:val="Hypertextovprepojenie"/>
          <w:rFonts w:cs="Arial"/>
          <w:color w:val="auto"/>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347" w:name="_Toc410907851"/>
      <w:bookmarkStart w:id="348" w:name="_Toc440372862"/>
      <w:bookmarkStart w:id="349" w:name="_Toc1543511"/>
      <w:r w:rsidRPr="0073389C">
        <w:rPr>
          <w:lang w:val="sk-SK"/>
        </w:rPr>
        <w:t>Na čo nezabudnúť po podpise zmluvy</w:t>
      </w:r>
      <w:bookmarkEnd w:id="347"/>
      <w:bookmarkEnd w:id="348"/>
      <w:bookmarkEnd w:id="349"/>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lastRenderedPageBreak/>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27BCA5E4"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5"/>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013F68F1"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lastRenderedPageBreak/>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15F50678"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hyperlink r:id="rId18" w:history="1">
        <w:r w:rsidR="003E2E6B" w:rsidRPr="0073389C">
          <w:rPr>
            <w:rStyle w:val="Hypertextovprepojenie"/>
          </w:rPr>
          <w:t>http://www.opevs.eu</w:t>
        </w:r>
      </w:hyperlink>
      <w:r w:rsidR="00060961" w:rsidRPr="00CD3EC9">
        <w:rPr>
          <w:rStyle w:val="Hypertextovprepojenie"/>
          <w:color w:val="auto"/>
          <w:u w:val="none"/>
        </w:rPr>
        <w:t>,</w:t>
      </w:r>
      <w:r w:rsidR="005B7659" w:rsidRPr="00CD3EC9">
        <w:rPr>
          <w:rStyle w:val="Hypertextovprepojenie"/>
          <w:color w:val="auto"/>
          <w:u w:val="none"/>
        </w:rPr>
        <w:t xml:space="preserve"> resp.</w:t>
      </w:r>
      <w:r w:rsidR="005B7659" w:rsidRPr="00402129">
        <w:rPr>
          <w:rStyle w:val="Hypertextovprepojenie"/>
          <w:color w:val="auto"/>
        </w:rPr>
        <w:t xml:space="preserve"> </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350" w:name="_Toc410907852"/>
      <w:bookmarkStart w:id="351" w:name="_Toc440372863"/>
      <w:bookmarkStart w:id="352" w:name="_Toc1543512"/>
      <w:r w:rsidRPr="0073389C">
        <w:rPr>
          <w:lang w:val="sk-SK"/>
        </w:rPr>
        <w:lastRenderedPageBreak/>
        <w:t>Monitorovanie projektu</w:t>
      </w:r>
      <w:bookmarkEnd w:id="350"/>
      <w:bookmarkEnd w:id="351"/>
      <w:bookmarkEnd w:id="352"/>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311DE1A1" w:rsidR="00355CD9" w:rsidRPr="0073389C" w:rsidRDefault="00355CD9" w:rsidP="00AE0D10">
      <w:pPr>
        <w:spacing w:before="120" w:after="120" w:line="288" w:lineRule="auto"/>
        <w:jc w:val="both"/>
      </w:pPr>
      <w:r w:rsidRPr="0073389C">
        <w:t xml:space="preserve">Prijímateľ predkladá monitorovacie správy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213BBC1A" w:rsidR="00B67CE8" w:rsidRPr="00C23F4C"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7"/>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8"/>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xml:space="preserve">, prijímateľ je povinný dať takémuto účastníkovi na podpis relevantne </w:t>
      </w:r>
      <w:r w:rsidRPr="00C23F4C">
        <w:rPr>
          <w:rFonts w:ascii="Arial" w:hAnsi="Arial" w:cs="Arial"/>
          <w:sz w:val="19"/>
          <w:szCs w:val="19"/>
          <w:lang w:val="sk-SK"/>
        </w:rPr>
        <w:lastRenderedPageBreak/>
        <w:t>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9"/>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5122B5">
      <w:pPr>
        <w:spacing w:before="120" w:after="120"/>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0"/>
      </w:r>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lastRenderedPageBreak/>
        <w:t xml:space="preserve">zoznam výstupov jednotlivých aktivít projektu; </w:t>
      </w:r>
    </w:p>
    <w:p w14:paraId="7A55CE72" w14:textId="67287701"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1"/>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5B7173">
      <w:pPr>
        <w:pStyle w:val="Bulletslevel1"/>
        <w:numPr>
          <w:ilvl w:val="1"/>
          <w:numId w:val="75"/>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5B7173">
      <w:pPr>
        <w:pStyle w:val="Bulletslevel1"/>
        <w:numPr>
          <w:ilvl w:val="1"/>
          <w:numId w:val="75"/>
        </w:numPr>
        <w:rPr>
          <w:lang w:val="sk-SK"/>
        </w:rPr>
      </w:pPr>
      <w:r w:rsidRPr="0073389C">
        <w:rPr>
          <w:lang w:val="sk-SK"/>
        </w:rPr>
        <w:t xml:space="preserve">aktuálne hodnoty ukazovateľov; </w:t>
      </w:r>
    </w:p>
    <w:p w14:paraId="7A55CE78" w14:textId="77777777" w:rsidR="00274ECC" w:rsidRPr="0073389C" w:rsidRDefault="00274ECC" w:rsidP="005B7173">
      <w:pPr>
        <w:pStyle w:val="Bulletslevel1"/>
        <w:numPr>
          <w:ilvl w:val="1"/>
          <w:numId w:val="75"/>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6BCD96AB" w14:textId="1A8C8B0B"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r w:rsidR="00303F2B">
        <w:rPr>
          <w:rFonts w:ascii="Arial" w:hAnsi="Arial"/>
          <w:color w:val="auto"/>
          <w:sz w:val="19"/>
          <w:lang w:val="sk-SK"/>
        </w:rPr>
        <w:t xml:space="preserve"> </w:t>
      </w: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791D5C18" w14:textId="77777777" w:rsidR="000711BA" w:rsidRDefault="00F651CD" w:rsidP="000711BA">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r w:rsidR="000711BA" w:rsidRPr="000711BA">
        <w:rPr>
          <w:rFonts w:ascii="Arial" w:hAnsi="Arial"/>
          <w:color w:val="auto"/>
          <w:sz w:val="19"/>
          <w:lang w:val="sk-SK"/>
        </w:rPr>
        <w:t xml:space="preserve"> </w:t>
      </w:r>
    </w:p>
    <w:p w14:paraId="3658819C" w14:textId="1CBEEE0E" w:rsidR="00F651CD" w:rsidRDefault="000711BA" w:rsidP="00F651CD">
      <w:pPr>
        <w:pStyle w:val="Default"/>
        <w:jc w:val="both"/>
        <w:rPr>
          <w:rFonts w:ascii="Arial" w:hAnsi="Arial"/>
          <w:color w:val="auto"/>
          <w:sz w:val="19"/>
          <w:lang w:val="sk-SK"/>
        </w:rPr>
      </w:pPr>
      <w:r>
        <w:rPr>
          <w:rFonts w:ascii="Arial" w:hAnsi="Arial"/>
          <w:color w:val="auto"/>
          <w:sz w:val="19"/>
          <w:lang w:val="sk-SK"/>
        </w:rPr>
        <w:t xml:space="preserve">Nižšie uvedené postupy a príklady spôsobu výpočtu slúžia  na základné vymedzenie sumy NFP, ktorú môže RO pre OP EVS požadovať od prijímateľa vrátiť v zmysle čl. 10, ods.1 písmeno j) </w:t>
      </w:r>
      <w:r w:rsidR="00460926">
        <w:rPr>
          <w:rFonts w:ascii="Arial" w:hAnsi="Arial"/>
          <w:color w:val="auto"/>
          <w:sz w:val="19"/>
          <w:lang w:val="sk-SK"/>
        </w:rPr>
        <w:t xml:space="preserve">VZP </w:t>
      </w:r>
      <w:r>
        <w:rPr>
          <w:rFonts w:ascii="Arial" w:hAnsi="Arial"/>
          <w:color w:val="auto"/>
          <w:sz w:val="19"/>
          <w:lang w:val="sk-SK"/>
        </w:rPr>
        <w:t>Zmluvy o NFP.</w:t>
      </w:r>
      <w:r w:rsidR="00A7336C">
        <w:rPr>
          <w:rFonts w:ascii="Arial" w:hAnsi="Arial"/>
          <w:color w:val="auto"/>
          <w:sz w:val="19"/>
          <w:lang w:val="sk-SK"/>
        </w:rPr>
        <w:br/>
      </w: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lastRenderedPageBreak/>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2"/>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52D1C9C2"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w:t>
      </w:r>
      <w:r>
        <w:rPr>
          <w:rFonts w:ascii="Arial" w:hAnsi="Arial"/>
          <w:color w:val="auto"/>
          <w:sz w:val="19"/>
          <w:lang w:val="sk-SK"/>
        </w:rPr>
        <w:lastRenderedPageBreak/>
        <w:t xml:space="preserve">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354" w:name="_Toc440372864"/>
      <w:bookmarkStart w:id="355" w:name="_Toc1543513"/>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54"/>
      <w:bookmarkEnd w:id="355"/>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56" w:name="_Toc440372865"/>
      <w:bookmarkStart w:id="357" w:name="_Toc1543514"/>
      <w:r w:rsidRPr="0073389C">
        <w:rPr>
          <w:lang w:val="sk-SK"/>
        </w:rPr>
        <w:t>Charakter zmien a spôsob posudzovania zmien</w:t>
      </w:r>
      <w:bookmarkEnd w:id="356"/>
      <w:bookmarkEnd w:id="357"/>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56F72F79"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1700631D" w14:textId="1DF7BDC9" w:rsidR="008F0217" w:rsidRDefault="00C750F1" w:rsidP="005B7173">
      <w:pPr>
        <w:pStyle w:val="Odsekzoznamu"/>
        <w:numPr>
          <w:ilvl w:val="0"/>
          <w:numId w:val="95"/>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EC4569">
      <w:pPr>
        <w:numPr>
          <w:ilvl w:val="0"/>
          <w:numId w:val="40"/>
        </w:numPr>
        <w:spacing w:before="120" w:after="120" w:line="288" w:lineRule="auto"/>
        <w:ind w:left="709" w:hanging="284"/>
        <w:jc w:val="both"/>
        <w:rPr>
          <w:lang w:eastAsia="cs-CZ"/>
        </w:rPr>
      </w:pPr>
      <w:r>
        <w:rPr>
          <w:lang w:eastAsia="cs-CZ"/>
        </w:rPr>
        <w:lastRenderedPageBreak/>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6569DBF7" w14:textId="07D09329"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konaniu ex- ante sú všetky zmeny, pre ktoré výslovne </w:t>
      </w:r>
      <w:r w:rsidR="0085571F">
        <w:t>zo</w:t>
      </w:r>
      <w:r w:rsidR="0085571F" w:rsidRPr="0085571F">
        <w:t xml:space="preserve"> Zmluvy o poskytnutí NFP alebo z Právnych dokumentov vydaných Poskytovateľom nevyplýva iný režim zmien.</w:t>
      </w:r>
    </w:p>
    <w:p w14:paraId="60581052" w14:textId="42DD0A61"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13"/>
      </w:r>
      <w:r>
        <w:t>.</w:t>
      </w:r>
    </w:p>
    <w:p w14:paraId="33B83135" w14:textId="57328B59"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p>
    <w:p w14:paraId="37635FB8" w14:textId="2CB7E0C6" w:rsidR="00EC4569" w:rsidRDefault="00EC4569" w:rsidP="00EC4569">
      <w:pPr>
        <w:spacing w:before="120" w:after="120" w:line="288" w:lineRule="auto"/>
        <w:jc w:val="both"/>
        <w:rPr>
          <w:bCs/>
          <w:lang w:eastAsia="cs-CZ"/>
        </w:rPr>
      </w:pPr>
      <w:r>
        <w:t xml:space="preserve"> </w:t>
      </w:r>
      <w:r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t>.</w:t>
      </w:r>
      <w:r w:rsidR="00FF2438">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lastRenderedPageBreak/>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2445138E"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xml:space="preserve">, inak sa jedná podstatné porušenie Zmluvy o NFP s možným následkom odstúpenia od zmluvy s vrátením NFP, resp. časti NFP </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58" w:name="_Toc410907854"/>
      <w:bookmarkStart w:id="359" w:name="_Toc440372866"/>
      <w:bookmarkStart w:id="360" w:name="_Toc1543515"/>
      <w:r w:rsidRPr="0073389C">
        <w:rPr>
          <w:lang w:val="sk-SK"/>
        </w:rPr>
        <w:t>Administrácia zmenového konania</w:t>
      </w:r>
      <w:bookmarkEnd w:id="358"/>
      <w:bookmarkEnd w:id="359"/>
      <w:bookmarkEnd w:id="360"/>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lastRenderedPageBreak/>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361" w:name="_Toc410031665"/>
      <w:bookmarkStart w:id="362" w:name="_Toc410907855"/>
      <w:r w:rsidRPr="0073389C">
        <w:lastRenderedPageBreak/>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363" w:name="_Toc440372867"/>
      <w:bookmarkStart w:id="364" w:name="_Toc1543516"/>
      <w:r w:rsidRPr="0073389C">
        <w:rPr>
          <w:lang w:val="sk-SK"/>
        </w:rPr>
        <w:t>Ukončenie zmluvného vzťahu</w:t>
      </w:r>
      <w:bookmarkEnd w:id="361"/>
      <w:bookmarkEnd w:id="362"/>
      <w:bookmarkEnd w:id="363"/>
      <w:bookmarkEnd w:id="364"/>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w:t>
      </w:r>
      <w:r w:rsidRPr="0073389C">
        <w:lastRenderedPageBreak/>
        <w:t xml:space="preserve">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365" w:name="_Toc410907856"/>
      <w:bookmarkStart w:id="366" w:name="_Toc440372868"/>
      <w:bookmarkStart w:id="367" w:name="_Toc1543517"/>
      <w:r w:rsidRPr="0073389C">
        <w:rPr>
          <w:lang w:val="sk-SK"/>
        </w:rPr>
        <w:t>Finančné riadenie</w:t>
      </w:r>
      <w:bookmarkEnd w:id="365"/>
      <w:bookmarkEnd w:id="366"/>
      <w:bookmarkEnd w:id="367"/>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368" w:name="_Toc410907857"/>
      <w:bookmarkStart w:id="369" w:name="_Toc440372869"/>
      <w:bookmarkStart w:id="370" w:name="_Toc1543518"/>
      <w:r w:rsidRPr="0073389C">
        <w:rPr>
          <w:lang w:val="sk-SK"/>
        </w:rPr>
        <w:t>Vedenie účtovníct</w:t>
      </w:r>
      <w:r w:rsidR="004A616F" w:rsidRPr="0073389C">
        <w:rPr>
          <w:lang w:val="sk-SK"/>
        </w:rPr>
        <w:t>va</w:t>
      </w:r>
      <w:bookmarkEnd w:id="368"/>
      <w:bookmarkEnd w:id="369"/>
      <w:bookmarkEnd w:id="370"/>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lastRenderedPageBreak/>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4"/>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5B69CB1" w14:textId="04A725B9"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371" w:name="_Toc440372870"/>
      <w:bookmarkStart w:id="372" w:name="_Toc410907858"/>
      <w:bookmarkStart w:id="373" w:name="_Toc1543519"/>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371"/>
      <w:bookmarkEnd w:id="373"/>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 xml:space="preserve">je povinný identifikáciu takýchto účtov oznámiť </w:t>
      </w:r>
      <w:r w:rsidRPr="0073389C">
        <w:lastRenderedPageBreak/>
        <w:t>písomne formou listu (vrátane overenej kópie zmluvy o účte prijímateľa</w:t>
      </w:r>
      <w:r w:rsidR="0039421B" w:rsidRPr="0073389C">
        <w:rPr>
          <w:rStyle w:val="Odkaznapoznmkupodiarou"/>
          <w:sz w:val="19"/>
        </w:rPr>
        <w:footnoteReference w:id="15"/>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6"/>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7"/>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xml:space="preserve">.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w:t>
      </w:r>
      <w:r w:rsidRPr="0073389C">
        <w:lastRenderedPageBreak/>
        <w:t>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8"/>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w:t>
      </w:r>
      <w:r w:rsidRPr="0073389C">
        <w:lastRenderedPageBreak/>
        <w:t xml:space="preserve">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9"/>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374" w:name="_Toc440372871"/>
      <w:r w:rsidRPr="00E135DC">
        <w:rPr>
          <w:b/>
        </w:rPr>
        <w:t>Platby vo vzťahu prijímateľ – dodávateľ/zhotoviteľ</w:t>
      </w:r>
      <w:bookmarkEnd w:id="374"/>
    </w:p>
    <w:p w14:paraId="3B9744BE" w14:textId="33262A13" w:rsidR="008D2E36" w:rsidRPr="0073389C" w:rsidRDefault="008D2E36" w:rsidP="008D2E36">
      <w:pPr>
        <w:autoSpaceDE w:val="0"/>
        <w:autoSpaceDN w:val="0"/>
        <w:adjustRightInd w:val="0"/>
        <w:spacing w:before="120" w:after="120" w:line="288" w:lineRule="auto"/>
        <w:jc w:val="both"/>
      </w:pPr>
      <w:r w:rsidRPr="0073389C">
        <w:lastRenderedPageBreak/>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375" w:name="_Toc440372872"/>
      <w:bookmarkStart w:id="376" w:name="_Toc1543520"/>
      <w:r w:rsidRPr="0073389C">
        <w:rPr>
          <w:lang w:val="sk-SK"/>
        </w:rPr>
        <w:t>Oprávnenosť výdavkov</w:t>
      </w:r>
      <w:bookmarkEnd w:id="372"/>
      <w:bookmarkEnd w:id="375"/>
      <w:bookmarkEnd w:id="376"/>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20"/>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21"/>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lastRenderedPageBreak/>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22"/>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lastRenderedPageBreak/>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3"/>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4"/>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 xml:space="preserve">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w:t>
      </w:r>
      <w:r w:rsidRPr="0073389C">
        <w:rPr>
          <w:rFonts w:ascii="Arial" w:hAnsi="Arial" w:cs="Arial"/>
          <w:sz w:val="19"/>
          <w:szCs w:val="19"/>
          <w:lang w:val="sk-SK" w:eastAsia="en-US"/>
        </w:rPr>
        <w:lastRenderedPageBreak/>
        <w:t>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5"/>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9E551A8" w14:textId="4C13424D"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26"/>
      </w:r>
      <w:r w:rsidR="00987382" w:rsidRPr="00200770">
        <w:rPr>
          <w:rFonts w:ascii="Times New Roman" w:hAnsi="Times New Roman"/>
          <w:sz w:val="24"/>
          <w:lang w:eastAsia="sk-SK"/>
        </w:rPr>
        <w:t xml:space="preserve"> </w:t>
      </w:r>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5B7173">
      <w:pPr>
        <w:pStyle w:val="Odsekzoznamu"/>
        <w:numPr>
          <w:ilvl w:val="0"/>
          <w:numId w:val="103"/>
        </w:numPr>
        <w:spacing w:before="120" w:after="120" w:line="288" w:lineRule="auto"/>
        <w:jc w:val="both"/>
      </w:pPr>
      <w:r w:rsidRPr="003900AB">
        <w:lastRenderedPageBreak/>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27"/>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28"/>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68697C0C" w14:textId="60BB991D"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1CCC3375" w14:textId="31B8466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6091D1FA" w14:textId="2C073143"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5B7173">
      <w:pPr>
        <w:pStyle w:val="Odsekzoznamu"/>
        <w:numPr>
          <w:ilvl w:val="0"/>
          <w:numId w:val="103"/>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lastRenderedPageBreak/>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29"/>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0946A93F" w14:textId="77777777" w:rsidR="006A2DA0" w:rsidRDefault="006A2DA0" w:rsidP="006A2DA0">
      <w:pPr>
        <w:autoSpaceDE w:val="0"/>
        <w:autoSpaceDN w:val="0"/>
        <w:adjustRightInd w:val="0"/>
        <w:spacing w:before="120" w:after="120" w:line="288" w:lineRule="auto"/>
        <w:jc w:val="both"/>
      </w:pPr>
      <w:r w:rsidRPr="00033E1E">
        <w:lastRenderedPageBreak/>
        <w:t>V odôvodnených prípadoch</w:t>
      </w:r>
      <w:r w:rsidRPr="00BD3255">
        <w:rPr>
          <w:vertAlign w:val="superscript"/>
        </w:rPr>
        <w:footnoteReference w:id="30"/>
      </w:r>
      <w:r w:rsidRPr="00033E1E">
        <w:t xml:space="preserve"> </w:t>
      </w:r>
      <w:r>
        <w:t xml:space="preserve">aj po schválení žiadosti o NFP </w:t>
      </w:r>
      <w:r w:rsidRPr="00033E1E">
        <w:t xml:space="preserve">pre národné projekty (podľa § 26 zákona č. 292/2014 Z. z.) môže </w:t>
      </w:r>
      <w:r>
        <w:t>na základe zmenového konania prijímateľ</w:t>
      </w:r>
      <w:r w:rsidRPr="00033E1E">
        <w:t xml:space="preserve"> </w:t>
      </w:r>
      <w:r>
        <w:t xml:space="preserve"> v rámci</w:t>
      </w:r>
      <w:r w:rsidRPr="00033E1E">
        <w:t xml:space="preserve"> rozpočtu zohľadniť očakávaný rast mzdových výdavkov</w:t>
      </w:r>
      <w:r>
        <w:t xml:space="preserve"> a to buď</w:t>
      </w:r>
      <w:r w:rsidRPr="00033E1E">
        <w:t xml:space="preserve"> na základe štatistického indexu (databáza STATdat. Štatistického úradu SR) určeného pre </w:t>
      </w:r>
      <w:r>
        <w:t xml:space="preserve">zodpovedajúce </w:t>
      </w:r>
      <w:r w:rsidRPr="00033E1E">
        <w:t>odvetvie za ostatné tri kalendárne roky</w:t>
      </w:r>
      <w:r w:rsidRPr="00BD3255">
        <w:rPr>
          <w:vertAlign w:val="superscript"/>
        </w:rPr>
        <w:footnoteReference w:id="31"/>
      </w:r>
      <w:r>
        <w:t xml:space="preserve"> alebo na základe legislatívne určeného rastu miezd za jednotlivé obdobia (resp. kalendárne roky). </w:t>
      </w:r>
    </w:p>
    <w:p w14:paraId="76D78CCE" w14:textId="09F7898F"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4FF93A25" w14:textId="1ADEDBDE" w:rsidR="00373163" w:rsidRDefault="006A2DA0" w:rsidP="00EA00BD">
      <w:pPr>
        <w:jc w:val="both"/>
        <w:rPr>
          <w:rFonts w:ascii="Times New Roman" w:hAnsi="Times New Roman"/>
          <w:sz w:val="24"/>
          <w:lang w:eastAsia="sk-SK"/>
        </w:rPr>
      </w:pPr>
      <w:r>
        <w:t xml:space="preserve">V rámci </w:t>
      </w:r>
      <w:r w:rsidRPr="0029658C">
        <w:t>národn</w:t>
      </w:r>
      <w:r>
        <w:t>ých</w:t>
      </w:r>
      <w:r w:rsidRPr="0029658C">
        <w:t xml:space="preserve"> projekt</w:t>
      </w:r>
      <w:r>
        <w:t>ov</w:t>
      </w:r>
      <w:r w:rsidRPr="0029658C">
        <w:t xml:space="preserve"> (podľa § 26 zákona č. 292/2014 Z. z.) môže </w:t>
      </w:r>
      <w:r>
        <w:t>na základe zmenového konania prijímateľ</w:t>
      </w:r>
      <w:r w:rsidRPr="0029658C">
        <w:t xml:space="preserve"> </w:t>
      </w:r>
      <w:r>
        <w:t>v rámci</w:t>
      </w:r>
      <w:r w:rsidRPr="0029658C">
        <w:t xml:space="preserve"> rozpočtu zohľadniť</w:t>
      </w:r>
      <w:r>
        <w:t xml:space="preserve"> kolísanie maximálnej jednotkovej ceny v roku</w:t>
      </w:r>
      <w:r w:rsidRPr="00BD3255">
        <w:rPr>
          <w:vertAlign w:val="superscript"/>
        </w:rPr>
        <w:footnoteReference w:id="32"/>
      </w:r>
      <w:r>
        <w:t xml:space="preserve">, t.j. celkovej ceny práce za zamestnanca – pri štátnych zamestnancoch </w:t>
      </w:r>
      <w:r w:rsidR="00F54F85" w:rsidRPr="00F54F85">
        <w:t>(resp. všetkých štátnych zamestnancov, ktorých pracovný pomer vzniká na základe osobitného predpisu mimo Zákonníka práce)</w:t>
      </w:r>
      <w:r w:rsidR="00F54F85">
        <w:t xml:space="preserve"> </w:t>
      </w:r>
      <w:r>
        <w:t xml:space="preserve">alebo zamestnancoch </w:t>
      </w:r>
      <w:r w:rsidRPr="000767C2">
        <w:t>vykon</w:t>
      </w:r>
      <w:r>
        <w:t>ávajúcich</w:t>
      </w:r>
      <w:r w:rsidRPr="00033E1E">
        <w:t xml:space="preserve"> práce vo verejnom záujme</w:t>
      </w:r>
      <w:r>
        <w:t xml:space="preserve"> a to tak, že prijímateľ zohľadní údaje v predloženej analýze mzdovej politiky v žiadosti o NFP a v rozpočtovej položke uvedie ako jednotku „Projekt“ s celkovou sumou výdavkov za príslušnú rozpočtovú položku, s tým že komentár k rozpočtu bude obsahovať </w:t>
      </w:r>
      <w:r w:rsidR="00A675F0">
        <w:t xml:space="preserve">informáciu </w:t>
      </w:r>
      <w:r>
        <w:t>o výške maximáln</w:t>
      </w:r>
      <w:r w:rsidR="00F54F85">
        <w:t>om funkčnom plate resp. jeho ekvivalentu</w:t>
      </w:r>
      <w:r>
        <w:t xml:space="preserve"> </w:t>
      </w:r>
      <w:r w:rsidR="00A675F0">
        <w:t>uplatniteľnej</w:t>
      </w:r>
      <w:r w:rsidR="00A675F0">
        <w:rPr>
          <w:rStyle w:val="Odkaznapoznmkupodiarou"/>
        </w:rPr>
        <w:footnoteReference w:id="33"/>
      </w:r>
      <w:r>
        <w:t xml:space="preserve"> v</w:t>
      </w:r>
      <w:r w:rsidR="00A675F0">
        <w:t> sledovanom</w:t>
      </w:r>
      <w:r>
        <w:t xml:space="preserve"> období</w:t>
      </w:r>
      <w:r w:rsidR="00F54F85">
        <w:t xml:space="preserve"> </w:t>
      </w:r>
      <w:r w:rsidR="00F54F85" w:rsidRPr="00F54F85">
        <w:t>(napr. kalendárnom roku)</w:t>
      </w:r>
      <w:r>
        <w:t>, ktorá musí byť v súlade s Usmernením RO pre OP EVS č</w:t>
      </w:r>
      <w:r w:rsidR="00A675F0">
        <w:t>. </w:t>
      </w:r>
      <w:r>
        <w:t>5</w:t>
      </w:r>
      <w:r w:rsidR="00373163">
        <w:t>, zároveň prijímateľ uvedie aj indikatívnu informáciu o celkovej výške pracovného fondu, ktorého sa týka rozpočtová položka</w:t>
      </w:r>
      <w:r>
        <w:t>.</w:t>
      </w:r>
      <w:r w:rsidR="00373163">
        <w:rPr>
          <w:rFonts w:ascii="Times New Roman" w:hAnsi="Times New Roman"/>
          <w:sz w:val="24"/>
          <w:lang w:eastAsia="sk-SK"/>
        </w:rPr>
        <w:t xml:space="preserve"> </w:t>
      </w:r>
    </w:p>
    <w:p w14:paraId="459C6B45" w14:textId="57451A68"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7A55CF45" w14:textId="71F2ED2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7A55CF48" w14:textId="4EECCD36"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34"/>
      </w:r>
      <w:r w:rsidR="00DE095C" w:rsidRPr="00323A97">
        <w:t xml:space="preserve">, aby bolo možné odkontrolovať vykonanú prácu na </w:t>
      </w:r>
      <w:r w:rsidR="00DE095C" w:rsidRPr="00323A97">
        <w:lastRenderedPageBreak/>
        <w:t>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34140B61"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35"/>
      </w:r>
      <w:r>
        <w:t xml:space="preserve">. </w:t>
      </w:r>
    </w:p>
    <w:p w14:paraId="10FFE7EE" w14:textId="37003498"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4C79C206"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36"/>
      </w:r>
      <w:r w:rsidR="004A3293">
        <w:rPr>
          <w:b/>
        </w:rPr>
        <w:t>.</w:t>
      </w:r>
    </w:p>
    <w:p w14:paraId="60FF55D5" w14:textId="14A1AD3A" w:rsidR="0068003C" w:rsidRPr="00B42C95" w:rsidRDefault="004A3293" w:rsidP="00526ADB">
      <w:pPr>
        <w:autoSpaceDE w:val="0"/>
        <w:autoSpaceDN w:val="0"/>
        <w:adjustRightInd w:val="0"/>
        <w:spacing w:before="120" w:after="120" w:line="288" w:lineRule="auto"/>
        <w:jc w:val="both"/>
      </w:pPr>
      <w:r>
        <w:lastRenderedPageBreak/>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37"/>
      </w:r>
      <w:r w:rsidRPr="0073389C">
        <w:rPr>
          <w:b/>
        </w:rPr>
        <w:t xml:space="preserve"> v danom 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38"/>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39"/>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lastRenderedPageBreak/>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0"/>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41"/>
      </w:r>
      <w:r w:rsidR="00694363" w:rsidRPr="0073389C">
        <w:t>),</w:t>
      </w:r>
      <w:r w:rsidRPr="0073389C">
        <w:t xml:space="preserve"> ako aj povinné odvody</w:t>
      </w:r>
      <w:r w:rsidRPr="0073389C">
        <w:rPr>
          <w:rStyle w:val="Odkaznapoznmkupodiarou"/>
          <w:sz w:val="19"/>
        </w:rPr>
        <w:footnoteReference w:id="42"/>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3"/>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44"/>
      </w:r>
      <w:r w:rsidRPr="0073389C">
        <w:t>), ako aj povinné odvody za zamestnávateľa</w:t>
      </w:r>
      <w:r w:rsidRPr="0073389C">
        <w:rPr>
          <w:rStyle w:val="Odkaznapoznmkupodiarou"/>
          <w:sz w:val="19"/>
        </w:rPr>
        <w:footnoteReference w:id="45"/>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46"/>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4DBA7062"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47"/>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48"/>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49"/>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50"/>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lastRenderedPageBreak/>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51"/>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52"/>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 xml:space="preserve">napr. náklady na použitie taxi služby vynaložené osobou so zdravotným </w:t>
      </w:r>
      <w:r w:rsidR="00B958F0" w:rsidRPr="00C2664E">
        <w:rPr>
          <w:rFonts w:cs="Arial"/>
          <w:szCs w:val="19"/>
        </w:rPr>
        <w:lastRenderedPageBreak/>
        <w:t>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53"/>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54"/>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55"/>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56"/>
      </w:r>
      <w:r w:rsidRPr="00B13AD8">
        <w:rPr>
          <w:rFonts w:cs="Arial"/>
          <w:szCs w:val="19"/>
        </w:rPr>
        <w:t>, ktorá zahŕňa výdavky na ubytovanie, stravné a cestovné v SR</w:t>
      </w:r>
      <w:r w:rsidRPr="00B13AD8">
        <w:rPr>
          <w:rStyle w:val="Odkaznapoznmkupodiarou"/>
          <w:rFonts w:cs="Arial"/>
          <w:sz w:val="19"/>
          <w:szCs w:val="19"/>
        </w:rPr>
        <w:footnoteReference w:id="57"/>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lastRenderedPageBreak/>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58"/>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59"/>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60"/>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61"/>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62"/>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lastRenderedPageBreak/>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63"/>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64"/>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65"/>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66"/>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67"/>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68"/>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69"/>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lastRenderedPageBreak/>
        <w:t>oprávneným výdavkom je obstarávacia cena vysúťažená VO, maximálne však do výšky všeobecnej hodnoty zistenej znaleckým posudkom</w:t>
      </w:r>
      <w:r w:rsidRPr="0073389C">
        <w:rPr>
          <w:rStyle w:val="Odkaznapoznmkupodiarou"/>
          <w:sz w:val="19"/>
        </w:rPr>
        <w:footnoteReference w:id="70"/>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71"/>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72"/>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w:t>
      </w:r>
      <w:r w:rsidRPr="0073389C">
        <w:rPr>
          <w:rFonts w:ascii="Arial" w:hAnsi="Arial" w:cs="Arial"/>
          <w:sz w:val="19"/>
          <w:szCs w:val="19"/>
          <w:lang w:val="sk-SK"/>
        </w:rPr>
        <w:lastRenderedPageBreak/>
        <w:t xml:space="preserve">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73"/>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74"/>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lastRenderedPageBreak/>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47CCCEA7" w14:textId="619DC30D"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6AF89AA3" w14:textId="7B9D3E86"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lastRenderedPageBreak/>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1B5EDDC3"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A55D058" w14:textId="216E341E"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75"/>
      </w:r>
      <w:r w:rsidRPr="0073389C">
        <w:rPr>
          <w:rFonts w:ascii="Arial" w:hAnsi="Arial" w:cs="Arial"/>
          <w:sz w:val="19"/>
          <w:szCs w:val="19"/>
        </w:rPr>
        <w:t xml:space="preserve">. </w:t>
      </w:r>
    </w:p>
    <w:p w14:paraId="7A55D05A"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76"/>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lastRenderedPageBreak/>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2560A08B"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0279BA98" w14:textId="6AC19838"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7A55D076" w14:textId="1F06922E"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378" w:name="_Toc361131496"/>
      <w:r w:rsidRPr="0073389C">
        <w:rPr>
          <w:rFonts w:ascii="Arial" w:hAnsi="Arial" w:cs="Arial"/>
          <w:b/>
          <w:sz w:val="19"/>
          <w:szCs w:val="19"/>
          <w:lang w:val="sk-SK" w:eastAsia="en-US"/>
        </w:rPr>
        <w:t>Problematika prekrývania sa výdavkov</w:t>
      </w:r>
      <w:bookmarkEnd w:id="378"/>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xml:space="preserve">, pracovník v rámci pracovného výkazu deklaruje, že okrem činností uvedených v predmetnom pracovnom výkaze sa už nepodieľa na realizácii žiadnych iných činností, </w:t>
      </w:r>
      <w:r w:rsidRPr="0073389C">
        <w:lastRenderedPageBreak/>
        <w:t>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77"/>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78"/>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379" w:name="_Toc410907859"/>
      <w:bookmarkStart w:id="380" w:name="_Toc440372873"/>
      <w:bookmarkStart w:id="381" w:name="_Toc1543521"/>
      <w:r w:rsidRPr="0073389C">
        <w:rPr>
          <w:lang w:val="sk-SK"/>
        </w:rPr>
        <w:t>Postupy pri žiadosti o platbu</w:t>
      </w:r>
      <w:bookmarkEnd w:id="379"/>
      <w:bookmarkEnd w:id="380"/>
      <w:bookmarkEnd w:id="381"/>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683559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093F89E9" w14:textId="78C63E6D"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659A5961" w14:textId="61B609D6"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7A55D08B" w14:textId="1B605DF9"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79"/>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lastRenderedPageBreak/>
        <w:t xml:space="preserve">Výstupom z každej kontroly projektu je </w:t>
      </w:r>
      <w:r w:rsidR="00045CFC">
        <w:t>návrh čiastkovej správy z kontroly</w:t>
      </w:r>
      <w:r w:rsidR="001A7C8D">
        <w:rPr>
          <w:rStyle w:val="Odkaznapoznmkupodiarou"/>
        </w:rPr>
        <w:footnoteReference w:id="80"/>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382" w:name="_Toc410907860"/>
      <w:bookmarkStart w:id="383" w:name="_Toc440372874"/>
      <w:bookmarkStart w:id="384" w:name="_Toc1543522"/>
      <w:r w:rsidRPr="0073389C">
        <w:rPr>
          <w:lang w:val="sk-SK"/>
        </w:rPr>
        <w:t>Špecifiká jednotlivých systémov financovania</w:t>
      </w:r>
      <w:bookmarkEnd w:id="382"/>
      <w:bookmarkEnd w:id="383"/>
      <w:bookmarkEnd w:id="384"/>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 xml:space="preserve">V prípade, ak súčasťou nárokovaných finančných prostriedkov prijímateľa sú aj hotovostné úhrady, zahrnie prijímateľ tieto výdavky do žiadosti o platbu a spolu so žiadosťou o platbu predloží aj rovnopisy, </w:t>
      </w:r>
      <w:r w:rsidRPr="0073389C">
        <w:lastRenderedPageBreak/>
        <w:t>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6F658F36" w14:textId="1B31E438"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lastRenderedPageBreak/>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81"/>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lastRenderedPageBreak/>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lastRenderedPageBreak/>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w:t>
      </w:r>
      <w:r w:rsidRPr="003A2FA6">
        <w:lastRenderedPageBreak/>
        <w:t>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 xml:space="preserve">Povinnosti pre zúčtovanie 100 % z poskytnutej zálohovej platby sa vzťahujú osobitne na každú poskytnutú zálohovú platbu. V danom prípade priraďovanie zúčtovaní zálohových platieb (žiadosť o platbu – zúčtovanie </w:t>
      </w:r>
      <w:r w:rsidRPr="0073389C">
        <w:lastRenderedPageBreak/>
        <w:t>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lastRenderedPageBreak/>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5B7173">
      <w:pPr>
        <w:pStyle w:val="Odsekzoznamu"/>
        <w:numPr>
          <w:ilvl w:val="1"/>
          <w:numId w:val="54"/>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5B7173">
      <w:pPr>
        <w:numPr>
          <w:ilvl w:val="1"/>
          <w:numId w:val="54"/>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lastRenderedPageBreak/>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923ED7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82"/>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5EF800C9" w14:textId="77777777" w:rsidR="00633266" w:rsidRDefault="00633266" w:rsidP="00CF7FC1">
      <w:pPr>
        <w:pStyle w:val="Zkladntext"/>
        <w:spacing w:before="120" w:after="120" w:line="288" w:lineRule="auto"/>
        <w:rPr>
          <w:rFonts w:ascii="Arial" w:hAnsi="Arial" w:cs="Arial"/>
          <w:sz w:val="19"/>
          <w:szCs w:val="19"/>
          <w:lang w:val="sk-SK"/>
        </w:rPr>
      </w:pP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83"/>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77777777"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84"/>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5B01CB95" w:rsidR="007A0798" w:rsidRDefault="007A0798" w:rsidP="00CF7FC1">
      <w:pPr>
        <w:pStyle w:val="Zkladntext"/>
        <w:spacing w:before="120" w:after="120" w:line="288" w:lineRule="auto"/>
        <w:rPr>
          <w:ins w:id="385" w:author="Miruška Hrabčáková" w:date="2019-02-11T15:33:00Z"/>
          <w:rFonts w:ascii="Arial" w:hAnsi="Arial"/>
          <w:sz w:val="19"/>
          <w:szCs w:val="19"/>
          <w:lang w:val="sk-SK"/>
        </w:rPr>
      </w:pPr>
      <w:r w:rsidRPr="0073389C">
        <w:rPr>
          <w:rFonts w:ascii="Arial" w:hAnsi="Arial" w:cs="Arial"/>
          <w:sz w:val="19"/>
          <w:szCs w:val="19"/>
          <w:lang w:val="sk-SK"/>
        </w:rPr>
        <w:t>Súčasťou žiadosti o platbu je aj podporná dokumentácia. Podpornú dokumentáciu prijímateľ vyhotovuje v dvoch vyhotoveniach, pričom jedno vyhotovenie zostáva u prijímateľa a druhé predkladá poskytovateľovi.</w:t>
      </w:r>
      <w:r w:rsidR="00301A14">
        <w:rPr>
          <w:rFonts w:ascii="Arial" w:hAnsi="Arial" w:cs="Arial"/>
          <w:sz w:val="19"/>
          <w:szCs w:val="19"/>
          <w:lang w:val="sk-SK"/>
        </w:rPr>
        <w:t xml:space="preserve"> </w:t>
      </w:r>
      <w:r w:rsidRPr="0073389C">
        <w:rPr>
          <w:rFonts w:ascii="Arial" w:hAnsi="Arial" w:cs="Arial"/>
          <w:sz w:val="19"/>
          <w:szCs w:val="19"/>
          <w:lang w:val="sk-SK"/>
        </w:rPr>
        <w:t xml:space="preserve">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w:t>
      </w:r>
      <w:r w:rsidRPr="0073389C">
        <w:rPr>
          <w:rFonts w:ascii="Arial" w:hAnsi="Arial" w:cs="Arial"/>
          <w:sz w:val="19"/>
          <w:szCs w:val="19"/>
          <w:lang w:val="sk-SK"/>
        </w:rPr>
        <w:lastRenderedPageBreak/>
        <w:t xml:space="preserve">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318F9C27" w14:textId="38E58526"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ins w:id="386" w:author="Miruška Hrabčáková" w:date="2019-02-11T15:33:00Z"/>
          <w:b/>
        </w:rPr>
      </w:pPr>
      <w:ins w:id="387" w:author="Miruška Hrabčáková" w:date="2019-02-11T15:33:00Z">
        <w:r w:rsidRPr="0073389C">
          <w:rPr>
            <w:b/>
            <w:i/>
          </w:rPr>
          <w:t>Dôležité upozornenie:</w:t>
        </w:r>
        <w:r w:rsidRPr="0073389C">
          <w:rPr>
            <w:b/>
          </w:rPr>
          <w:t xml:space="preserve"> </w:t>
        </w:r>
      </w:ins>
      <w:ins w:id="388" w:author="Miruška Hrabčáková" w:date="2019-02-11T15:34:00Z">
        <w:r w:rsidRPr="00256785">
          <w:rPr>
            <w:b/>
            <w:rPrChange w:id="389" w:author="Miruška Hrabčáková" w:date="2019-02-11T15:50:00Z">
              <w:rPr/>
            </w:rPrChange>
          </w:rPr>
          <w:t>Prijímateľ je povinný</w:t>
        </w:r>
        <w:r>
          <w:t xml:space="preserve"> podpornú dokumentáciu – účtovné doklady</w:t>
        </w:r>
      </w:ins>
      <w:ins w:id="390" w:author="Miruška Hrabčáková" w:date="2019-02-11T15:45:00Z">
        <w:r w:rsidR="00256785">
          <w:t xml:space="preserve"> k</w:t>
        </w:r>
      </w:ins>
      <w:ins w:id="391" w:author="Miruška Hrabčáková" w:date="2019-02-11T15:49:00Z">
        <w:r w:rsidR="00256785">
          <w:t xml:space="preserve"> zaúčtovaniu</w:t>
        </w:r>
      </w:ins>
      <w:ins w:id="392" w:author="Miruška Hrabčáková" w:date="2019-02-11T15:45:00Z">
        <w:r w:rsidR="00256785">
          <w:t xml:space="preserve"> m</w:t>
        </w:r>
      </w:ins>
      <w:ins w:id="393" w:author="Miruška Hrabčáková" w:date="2019-02-11T15:49:00Z">
        <w:r w:rsidR="00256785">
          <w:t>ie</w:t>
        </w:r>
      </w:ins>
      <w:ins w:id="394" w:author="Miruška Hrabčáková" w:date="2019-02-11T15:45:00Z">
        <w:r w:rsidR="00256785">
          <w:t>zd</w:t>
        </w:r>
      </w:ins>
      <w:ins w:id="395" w:author="Miruška Hrabčáková" w:date="2019-02-11T15:49:00Z">
        <w:r w:rsidR="00256785">
          <w:t xml:space="preserve"> (</w:t>
        </w:r>
        <w:r w:rsidR="00256785" w:rsidRPr="0073389C">
          <w:t>zúčtovacia a výplatná listina resp. iný obdobný účtovný doklad</w:t>
        </w:r>
      </w:ins>
      <w:ins w:id="396" w:author="Miruška Hrabčáková" w:date="2019-02-11T15:50:00Z">
        <w:r w:rsidR="00256785">
          <w:t>)</w:t>
        </w:r>
      </w:ins>
      <w:ins w:id="397" w:author="Miruška Hrabčáková" w:date="2019-02-11T15:34:00Z">
        <w:r>
          <w:t xml:space="preserve">, </w:t>
        </w:r>
      </w:ins>
      <w:ins w:id="398" w:author="Miruška Hrabčáková" w:date="2019-02-11T15:45:00Z">
        <w:r w:rsidR="00256785">
          <w:t xml:space="preserve">faktúry, </w:t>
        </w:r>
      </w:ins>
      <w:ins w:id="399" w:author="Miruška Hrabčáková" w:date="2019-02-11T15:34:00Z">
        <w:r>
          <w:t>sumarizačné hárky</w:t>
        </w:r>
      </w:ins>
      <w:ins w:id="400" w:author="Miruška Hrabčáková" w:date="2019-02-11T15:35:00Z">
        <w:r>
          <w:t>,</w:t>
        </w:r>
      </w:ins>
      <w:ins w:id="401" w:author="Miruška Hrabčáková" w:date="2019-02-11T15:45:00Z">
        <w:r w:rsidR="00256785">
          <w:t xml:space="preserve"> konečné výstupy projektu </w:t>
        </w:r>
        <w:r w:rsidR="00256785" w:rsidRPr="00256785">
          <w:rPr>
            <w:b/>
            <w:rPrChange w:id="402" w:author="Miruška Hrabčáková" w:date="2019-02-11T15:50:00Z">
              <w:rPr/>
            </w:rPrChange>
          </w:rPr>
          <w:t>nahrať do</w:t>
        </w:r>
      </w:ins>
      <w:ins w:id="403" w:author="Miruška Hrabčáková" w:date="2019-02-11T15:34:00Z">
        <w:r w:rsidRPr="00256785">
          <w:rPr>
            <w:b/>
            <w:rPrChange w:id="404" w:author="Miruška Hrabčáková" w:date="2019-02-11T15:50:00Z">
              <w:rPr/>
            </w:rPrChange>
          </w:rPr>
          <w:t xml:space="preserve"> </w:t>
        </w:r>
      </w:ins>
      <w:ins w:id="405" w:author="Miruška Hrabčáková" w:date="2019-02-11T15:46:00Z">
        <w:r w:rsidR="00256785" w:rsidRPr="00256785">
          <w:rPr>
            <w:rFonts w:cs="Arial"/>
            <w:b/>
            <w:szCs w:val="19"/>
            <w:rPrChange w:id="406" w:author="Miruška Hrabčáková" w:date="2019-02-11T15:50:00Z">
              <w:rPr>
                <w:rFonts w:cs="Arial"/>
                <w:szCs w:val="19"/>
              </w:rPr>
            </w:rPrChange>
          </w:rPr>
          <w:t>verejnej časti portálu ITMS2014+ pri každej žiadosti  o platbu typu priebežná platba a zúčtovanie zálohovej platby</w:t>
        </w:r>
        <w:r w:rsidR="00256785">
          <w:rPr>
            <w:rFonts w:cs="Arial"/>
            <w:szCs w:val="19"/>
          </w:rPr>
          <w:t>.</w:t>
        </w:r>
      </w:ins>
    </w:p>
    <w:p w14:paraId="7ACE37E2"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4637527C"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407" w:name="_Toc410907861"/>
      <w:bookmarkStart w:id="408" w:name="_Toc440372875"/>
      <w:bookmarkStart w:id="409" w:name="_Toc1543523"/>
      <w:r w:rsidRPr="0073389C">
        <w:rPr>
          <w:caps/>
          <w:lang w:val="sk-SK" w:eastAsia="cs-CZ"/>
        </w:rPr>
        <w:t>Ú</w:t>
      </w:r>
      <w:r w:rsidRPr="0073389C">
        <w:rPr>
          <w:lang w:val="sk-SK" w:eastAsia="cs-CZ"/>
        </w:rPr>
        <w:t>čtovné doklady a ich prílohy</w:t>
      </w:r>
      <w:bookmarkEnd w:id="407"/>
      <w:bookmarkEnd w:id="408"/>
      <w:bookmarkEnd w:id="409"/>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85"/>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lastRenderedPageBreak/>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410" w:name="_Toc317864902"/>
      <w:bookmarkStart w:id="411" w:name="_Toc317865114"/>
      <w:bookmarkStart w:id="412" w:name="_Toc317865267"/>
      <w:bookmarkStart w:id="413" w:name="_Toc317865410"/>
      <w:bookmarkStart w:id="414" w:name="_Toc317865549"/>
      <w:bookmarkStart w:id="415" w:name="_Toc317865688"/>
      <w:bookmarkStart w:id="416" w:name="_Toc317866058"/>
      <w:bookmarkStart w:id="417" w:name="_Toc317866203"/>
      <w:bookmarkStart w:id="418" w:name="_Toc317866305"/>
      <w:bookmarkStart w:id="419" w:name="_Toc317866470"/>
      <w:bookmarkStart w:id="420" w:name="_Toc317866572"/>
      <w:bookmarkStart w:id="421" w:name="_Toc317866789"/>
      <w:bookmarkStart w:id="422" w:name="_Toc329084085"/>
      <w:bookmarkEnd w:id="410"/>
      <w:bookmarkEnd w:id="411"/>
      <w:bookmarkEnd w:id="412"/>
      <w:bookmarkEnd w:id="413"/>
      <w:bookmarkEnd w:id="414"/>
      <w:bookmarkEnd w:id="415"/>
      <w:bookmarkEnd w:id="416"/>
      <w:bookmarkEnd w:id="417"/>
      <w:bookmarkEnd w:id="418"/>
      <w:bookmarkEnd w:id="419"/>
      <w:bookmarkEnd w:id="420"/>
      <w:bookmarkEnd w:id="421"/>
      <w:bookmarkEnd w:id="422"/>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86"/>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423"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423"/>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424"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424"/>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425"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426" w:name="_Toc417050114"/>
      <w:bookmarkStart w:id="427" w:name="_Toc417155861"/>
      <w:bookmarkStart w:id="428" w:name="_Toc417156080"/>
      <w:bookmarkStart w:id="429" w:name="_Toc417050126"/>
      <w:bookmarkStart w:id="430" w:name="_Toc417155873"/>
      <w:bookmarkStart w:id="431" w:name="_Toc417156092"/>
      <w:bookmarkEnd w:id="426"/>
      <w:bookmarkEnd w:id="427"/>
      <w:bookmarkEnd w:id="428"/>
      <w:bookmarkEnd w:id="429"/>
      <w:bookmarkEnd w:id="430"/>
      <w:bookmarkEnd w:id="431"/>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87"/>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432" w:name="_Toc317864930"/>
      <w:bookmarkStart w:id="433" w:name="_Toc317865142"/>
      <w:bookmarkStart w:id="434" w:name="_Toc317865295"/>
      <w:bookmarkStart w:id="435" w:name="_Toc317865438"/>
      <w:bookmarkStart w:id="436" w:name="_Toc317865577"/>
      <w:bookmarkStart w:id="437" w:name="_Toc317865703"/>
      <w:bookmarkStart w:id="438" w:name="_Toc317866072"/>
      <w:bookmarkStart w:id="439" w:name="_Toc317866217"/>
      <w:bookmarkStart w:id="440" w:name="_Toc317866319"/>
      <w:bookmarkStart w:id="441" w:name="_Toc317866484"/>
      <w:bookmarkStart w:id="442" w:name="_Toc317866586"/>
      <w:bookmarkStart w:id="443" w:name="_Toc317866803"/>
      <w:bookmarkStart w:id="444" w:name="_Toc329084100"/>
      <w:bookmarkStart w:id="445" w:name="_Toc410905147"/>
      <w:bookmarkStart w:id="446" w:name="_Toc410907875"/>
      <w:bookmarkStart w:id="447" w:name="_Toc410910215"/>
      <w:bookmarkStart w:id="448" w:name="_Toc413415834"/>
      <w:bookmarkStart w:id="449" w:name="_Toc413830211"/>
      <w:bookmarkStart w:id="450" w:name="_Toc413833999"/>
      <w:bookmarkStart w:id="451" w:name="_Toc413834102"/>
      <w:bookmarkStart w:id="452" w:name="_Toc415130210"/>
      <w:bookmarkStart w:id="453" w:name="_Toc415155540"/>
      <w:bookmarkStart w:id="454" w:name="_Toc417050140"/>
      <w:bookmarkStart w:id="455" w:name="_Toc417155887"/>
      <w:bookmarkStart w:id="456" w:name="_Toc417156106"/>
      <w:bookmarkEnd w:id="425"/>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457"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457"/>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A83018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88"/>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89"/>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lastRenderedPageBreak/>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90"/>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2308D779"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458" w:name="_Ref523225313"/>
      <w:r w:rsidRPr="0073389C">
        <w:rPr>
          <w:rStyle w:val="Odkaznapoznmkupodiarou"/>
          <w:rFonts w:cs="Arial"/>
          <w:i/>
          <w:iCs/>
          <w:sz w:val="19"/>
          <w:szCs w:val="19"/>
          <w:lang w:val="sk-SK"/>
        </w:rPr>
        <w:footnoteReference w:id="91"/>
      </w:r>
      <w:bookmarkEnd w:id="458"/>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92"/>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93"/>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28EFC6B4"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7F059F" w:rsidRPr="007F059F">
        <w:rPr>
          <w:rStyle w:val="Odkaznapoznmkupodiarou"/>
        </w:rPr>
        <w:t>90</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lastRenderedPageBreak/>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94"/>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95"/>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lastRenderedPageBreak/>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2B57ADA"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482" w:name="_Ref523227404"/>
      <w:r w:rsidR="00C80E10" w:rsidRPr="0073389C">
        <w:rPr>
          <w:rStyle w:val="Odkaznapoznmkupodiarou"/>
          <w:rFonts w:cs="Arial"/>
          <w:i/>
          <w:iCs/>
          <w:sz w:val="19"/>
          <w:szCs w:val="19"/>
          <w:lang w:val="sk-SK"/>
        </w:rPr>
        <w:footnoteReference w:id="96"/>
      </w:r>
      <w:bookmarkEnd w:id="482"/>
      <w:r w:rsidR="00C80E10" w:rsidRPr="0073389C">
        <w:rPr>
          <w:lang w:val="sk-SK"/>
        </w:rPr>
        <w:t xml:space="preserve"> príloha č. </w:t>
      </w:r>
      <w:r w:rsidR="003B71D1">
        <w:rPr>
          <w:lang w:val="sk-SK"/>
        </w:rPr>
        <w:t>6</w:t>
      </w:r>
      <w:r>
        <w:rPr>
          <w:lang w:val="sk-SK"/>
        </w:rPr>
        <w:t>),</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97"/>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lastRenderedPageBreak/>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98"/>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lastRenderedPageBreak/>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9"/>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lastRenderedPageBreak/>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lastRenderedPageBreak/>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00"/>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4EFA8CE5"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7F059F" w:rsidRPr="007F059F">
        <w:rPr>
          <w:rStyle w:val="Odkaznapoznmkupodiarou"/>
        </w:rPr>
        <w:t>95</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01"/>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lastRenderedPageBreak/>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2E95BF7D"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7F059F" w:rsidRPr="007F059F">
        <w:rPr>
          <w:rStyle w:val="Odkaznapoznmkupodiarou"/>
        </w:rPr>
        <w:t>95</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3E744590" w14:textId="3D5E64F8"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02"/>
      </w:r>
      <w:r w:rsidRPr="0073389C">
        <w:rPr>
          <w:rFonts w:ascii="Arial" w:hAnsi="Arial" w:cs="Arial"/>
          <w:b/>
          <w:bCs/>
          <w:position w:val="8"/>
          <w:sz w:val="19"/>
          <w:szCs w:val="19"/>
          <w:vertAlign w:val="superscript"/>
          <w:lang w:val="sk-SK"/>
        </w:rPr>
        <w:t xml:space="preserve"> </w:t>
      </w:r>
    </w:p>
    <w:p w14:paraId="7A55D209" w14:textId="1446C6B3"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03"/>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lastRenderedPageBreak/>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483" w:name="_Toc410907876"/>
      <w:r>
        <w:rPr>
          <w:lang w:val="sk-SK"/>
        </w:rPr>
        <w:t xml:space="preserve"> </w:t>
      </w:r>
      <w:bookmarkStart w:id="484" w:name="_Toc440372876"/>
      <w:bookmarkStart w:id="485" w:name="_Toc1543524"/>
      <w:r w:rsidR="009D7F63" w:rsidRPr="0073389C">
        <w:rPr>
          <w:lang w:val="sk-SK"/>
        </w:rPr>
        <w:t>Nezrovnalosti a vysporiadanie finančných vzťahov</w:t>
      </w:r>
      <w:bookmarkEnd w:id="483"/>
      <w:bookmarkEnd w:id="484"/>
      <w:bookmarkEnd w:id="485"/>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7E0BF6"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 xml:space="preserve">zákona v znení neskorších predpisov najmä pre trestné činy poškodzovania finančných záujmov ES, subvenčný podvod alebo machinácie pri verejnom </w:t>
      </w:r>
      <w:r w:rsidRPr="00561705">
        <w:rPr>
          <w:rFonts w:cs="Arial"/>
          <w:szCs w:val="16"/>
        </w:rPr>
        <w:lastRenderedPageBreak/>
        <w:t>obstarávaní a verejnej dražbe</w:t>
      </w:r>
      <w:r w:rsidR="00CC0C60">
        <w:rPr>
          <w:rFonts w:cs="Arial"/>
          <w:szCs w:val="16"/>
        </w:rPr>
        <w:t>;</w:t>
      </w:r>
    </w:p>
    <w:p w14:paraId="68A4794C" w14:textId="24456FFB" w:rsidR="00CC0C60" w:rsidRPr="00AC0EAB" w:rsidRDefault="00CC0C60"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5B7173">
      <w:pPr>
        <w:numPr>
          <w:ilvl w:val="0"/>
          <w:numId w:val="96"/>
        </w:numPr>
        <w:autoSpaceDE w:val="0"/>
        <w:autoSpaceDN w:val="0"/>
        <w:adjustRightInd w:val="0"/>
        <w:spacing w:before="120" w:after="120" w:line="288" w:lineRule="auto"/>
        <w:jc w:val="both"/>
      </w:pPr>
      <w:r w:rsidRPr="0073389C">
        <w:lastRenderedPageBreak/>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w:t>
      </w:r>
      <w:r w:rsidR="00C327E3" w:rsidRPr="00561705">
        <w:rPr>
          <w:rFonts w:cs="Arial"/>
          <w:szCs w:val="16"/>
        </w:rPr>
        <w:lastRenderedPageBreak/>
        <w:t xml:space="preserve">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486"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w:t>
      </w:r>
      <w:r w:rsidRPr="000628E2">
        <w:rPr>
          <w:rStyle w:val="normaltextrun"/>
          <w:rFonts w:ascii="Arial" w:hAnsi="Arial" w:cs="Arial"/>
          <w:sz w:val="19"/>
          <w:szCs w:val="19"/>
        </w:rPr>
        <w:lastRenderedPageBreak/>
        <w:t xml:space="preserve">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486"/>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lastRenderedPageBreak/>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487" w:name="_Toc410905149"/>
      <w:bookmarkStart w:id="488" w:name="_Toc410907877"/>
      <w:bookmarkStart w:id="489" w:name="_Toc440372877"/>
      <w:bookmarkStart w:id="490" w:name="_Toc1543525"/>
      <w:bookmarkEnd w:id="487"/>
      <w:r w:rsidRPr="0073389C">
        <w:rPr>
          <w:lang w:val="sk-SK"/>
        </w:rPr>
        <w:t>Verejné obstarávanie</w:t>
      </w:r>
      <w:bookmarkEnd w:id="488"/>
      <w:bookmarkEnd w:id="489"/>
      <w:bookmarkEnd w:id="490"/>
    </w:p>
    <w:p w14:paraId="7A55D246" w14:textId="738F16D2" w:rsidR="009D7F63" w:rsidRPr="0073389C" w:rsidRDefault="009D7F63" w:rsidP="00A10CB2">
      <w:pPr>
        <w:autoSpaceDE w:val="0"/>
        <w:autoSpaceDN w:val="0"/>
        <w:adjustRightInd w:val="0"/>
        <w:spacing w:before="120" w:after="120" w:line="288" w:lineRule="auto"/>
        <w:jc w:val="both"/>
      </w:pPr>
      <w:bookmarkStart w:id="491" w:name="p22-2-a"/>
      <w:bookmarkStart w:id="492" w:name="p23-5"/>
      <w:bookmarkStart w:id="493" w:name="p23-6"/>
      <w:bookmarkStart w:id="494" w:name="p24"/>
      <w:bookmarkStart w:id="495" w:name="_Toc409190739"/>
      <w:bookmarkStart w:id="496" w:name="_Toc360031225"/>
      <w:bookmarkEnd w:id="491"/>
      <w:bookmarkEnd w:id="492"/>
      <w:bookmarkEnd w:id="493"/>
      <w:bookmarkEnd w:id="494"/>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04"/>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05"/>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497" w:name="_Toc440372878"/>
      <w:bookmarkStart w:id="498" w:name="_Toc1543526"/>
      <w:r w:rsidRPr="0073389C">
        <w:rPr>
          <w:rFonts w:cs="Arial"/>
          <w:lang w:val="sk-SK"/>
        </w:rPr>
        <w:t>Plán obstarávaní</w:t>
      </w:r>
      <w:bookmarkEnd w:id="495"/>
      <w:bookmarkEnd w:id="496"/>
      <w:bookmarkEnd w:id="497"/>
      <w:bookmarkEnd w:id="498"/>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5B7173">
      <w:pPr>
        <w:pStyle w:val="Odsekzoznamu"/>
        <w:numPr>
          <w:ilvl w:val="0"/>
          <w:numId w:val="98"/>
        </w:numPr>
        <w:spacing w:before="120" w:after="120" w:line="288" w:lineRule="auto"/>
      </w:pPr>
      <w:r w:rsidRPr="006451E8">
        <w:t>názov predmetu zákazky,</w:t>
      </w:r>
    </w:p>
    <w:p w14:paraId="1FAEB9BB" w14:textId="77777777" w:rsidR="006451E8" w:rsidRPr="006451E8" w:rsidRDefault="006451E8" w:rsidP="005B7173">
      <w:pPr>
        <w:pStyle w:val="Odsekzoznamu"/>
        <w:numPr>
          <w:ilvl w:val="0"/>
          <w:numId w:val="98"/>
        </w:numPr>
        <w:spacing w:before="120" w:after="120" w:line="288" w:lineRule="auto"/>
      </w:pPr>
      <w:r w:rsidRPr="006451E8">
        <w:t>stručný opis predmetu zákazky,</w:t>
      </w:r>
    </w:p>
    <w:p w14:paraId="0D17EB44" w14:textId="77777777" w:rsidR="006451E8" w:rsidRPr="006451E8" w:rsidRDefault="006451E8" w:rsidP="005B7173">
      <w:pPr>
        <w:pStyle w:val="Odsekzoznamu"/>
        <w:numPr>
          <w:ilvl w:val="0"/>
          <w:numId w:val="98"/>
        </w:numPr>
        <w:spacing w:before="120" w:after="120" w:line="288" w:lineRule="auto"/>
      </w:pPr>
      <w:r w:rsidRPr="006451E8">
        <w:t>predpokladaná hodnota zákazky/hodnota zákazky bez DPH,</w:t>
      </w:r>
    </w:p>
    <w:p w14:paraId="69A9493F" w14:textId="77777777" w:rsidR="006451E8" w:rsidRPr="006451E8" w:rsidRDefault="006451E8" w:rsidP="005B7173">
      <w:pPr>
        <w:pStyle w:val="Odsekzoznamu"/>
        <w:numPr>
          <w:ilvl w:val="0"/>
          <w:numId w:val="98"/>
        </w:numPr>
        <w:spacing w:before="120" w:after="120" w:line="288" w:lineRule="auto"/>
      </w:pPr>
      <w:r w:rsidRPr="006451E8">
        <w:t>postup zadávania zákazky,</w:t>
      </w:r>
    </w:p>
    <w:p w14:paraId="1E6BE2E9" w14:textId="77777777" w:rsidR="006451E8" w:rsidRPr="006451E8" w:rsidRDefault="006451E8" w:rsidP="005B7173">
      <w:pPr>
        <w:pStyle w:val="Odsekzoznamu"/>
        <w:numPr>
          <w:ilvl w:val="0"/>
          <w:numId w:val="98"/>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499" w:name="_Toc359942925"/>
      <w:bookmarkStart w:id="500" w:name="_Toc359943221"/>
      <w:bookmarkStart w:id="501" w:name="_Toc359943517"/>
      <w:bookmarkStart w:id="502" w:name="_Toc359943819"/>
      <w:bookmarkStart w:id="503" w:name="_Toc359944121"/>
      <w:bookmarkStart w:id="504" w:name="_Toc359944421"/>
      <w:bookmarkStart w:id="505" w:name="_Toc360024481"/>
      <w:bookmarkStart w:id="506" w:name="_Toc360030476"/>
      <w:bookmarkStart w:id="507" w:name="_Toc360031226"/>
      <w:bookmarkStart w:id="508" w:name="_Toc360109828"/>
      <w:bookmarkStart w:id="509" w:name="_Toc360110138"/>
      <w:bookmarkStart w:id="510" w:name="_Toc360118328"/>
      <w:bookmarkStart w:id="511" w:name="_Toc360118643"/>
      <w:bookmarkStart w:id="512" w:name="_Toc360031227"/>
      <w:bookmarkStart w:id="513" w:name="_Toc409190740"/>
      <w:bookmarkStart w:id="514" w:name="_Toc440372879"/>
      <w:bookmarkStart w:id="515" w:name="_Toc1543527"/>
      <w:bookmarkEnd w:id="499"/>
      <w:bookmarkEnd w:id="500"/>
      <w:bookmarkEnd w:id="501"/>
      <w:bookmarkEnd w:id="502"/>
      <w:bookmarkEnd w:id="503"/>
      <w:bookmarkEnd w:id="504"/>
      <w:bookmarkEnd w:id="505"/>
      <w:bookmarkEnd w:id="506"/>
      <w:bookmarkEnd w:id="507"/>
      <w:bookmarkEnd w:id="508"/>
      <w:bookmarkEnd w:id="509"/>
      <w:bookmarkEnd w:id="510"/>
      <w:bookmarkEnd w:id="511"/>
      <w:r w:rsidRPr="0073389C">
        <w:rPr>
          <w:lang w:val="sk-SK"/>
        </w:rPr>
        <w:t>Predpokladaná hodnota zákazky</w:t>
      </w:r>
      <w:bookmarkEnd w:id="512"/>
      <w:bookmarkEnd w:id="513"/>
      <w:r w:rsidRPr="0073389C">
        <w:rPr>
          <w:lang w:val="sk-SK"/>
        </w:rPr>
        <w:t xml:space="preserve"> (PHZ)</w:t>
      </w:r>
      <w:bookmarkEnd w:id="514"/>
      <w:bookmarkEnd w:id="515"/>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17326E6A"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určuje PHZ na základe prieskumu trhu,</w:t>
      </w:r>
      <w:r w:rsidR="000A74CB" w:rsidRPr="000A74CB">
        <w:t>je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106"/>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0CDCE557"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 xml:space="preserve">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w:t>
      </w:r>
      <w:r w:rsidR="00103054" w:rsidRPr="00103054">
        <w:rPr>
          <w:rFonts w:cs="Arial"/>
          <w:szCs w:val="19"/>
          <w:lang w:val="sk-SK"/>
        </w:rPr>
        <w:lastRenderedPageBreak/>
        <w:t>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76593A08" w:rsidR="009D7F63" w:rsidRPr="0073389C" w:rsidRDefault="009D7F63" w:rsidP="009D7F63">
      <w:pPr>
        <w:spacing w:before="120" w:after="120" w:line="288" w:lineRule="auto"/>
        <w:jc w:val="both"/>
      </w:pPr>
      <w:r w:rsidRPr="0073389C">
        <w:t xml:space="preserve">V prípade, ak je vysúťažená hodnota zákazky vyššia ako jej predpokladaná hodnota (rozpočet) uvedená v zmluve o NFP, poskytovateľ preplatí výdavky len do výšky sumy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516" w:name="_Toc359942927"/>
      <w:bookmarkStart w:id="517" w:name="_Toc359943223"/>
      <w:bookmarkStart w:id="518" w:name="_Toc359943519"/>
      <w:bookmarkStart w:id="519" w:name="_Toc359943821"/>
      <w:bookmarkStart w:id="520" w:name="_Toc359944123"/>
      <w:bookmarkStart w:id="521" w:name="_Toc359944423"/>
      <w:bookmarkStart w:id="522" w:name="_Toc360024483"/>
      <w:bookmarkStart w:id="523" w:name="_Toc360030478"/>
      <w:bookmarkStart w:id="524" w:name="_Toc360031228"/>
      <w:bookmarkStart w:id="525" w:name="_Toc360109830"/>
      <w:bookmarkStart w:id="526" w:name="_Toc360110140"/>
      <w:bookmarkStart w:id="527" w:name="_Toc360118330"/>
      <w:bookmarkStart w:id="528" w:name="_Toc360118645"/>
      <w:bookmarkStart w:id="529" w:name="_Toc409190741"/>
      <w:bookmarkStart w:id="530" w:name="_Toc360031229"/>
      <w:bookmarkStart w:id="531" w:name="_Toc440372880"/>
      <w:bookmarkStart w:id="532" w:name="_Toc1543528"/>
      <w:bookmarkEnd w:id="516"/>
      <w:bookmarkEnd w:id="517"/>
      <w:bookmarkEnd w:id="518"/>
      <w:bookmarkEnd w:id="519"/>
      <w:bookmarkEnd w:id="520"/>
      <w:bookmarkEnd w:id="521"/>
      <w:bookmarkEnd w:id="522"/>
      <w:bookmarkEnd w:id="523"/>
      <w:bookmarkEnd w:id="524"/>
      <w:bookmarkEnd w:id="525"/>
      <w:bookmarkEnd w:id="526"/>
      <w:bookmarkEnd w:id="527"/>
      <w:bookmarkEnd w:id="528"/>
      <w:r w:rsidRPr="0073389C">
        <w:rPr>
          <w:lang w:val="sk-SK"/>
        </w:rPr>
        <w:t>Povinnosť uzatvoriť zmluvu</w:t>
      </w:r>
      <w:bookmarkEnd w:id="529"/>
      <w:bookmarkEnd w:id="530"/>
      <w:bookmarkEnd w:id="531"/>
      <w:bookmarkEnd w:id="532"/>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E8DB543"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14:paraId="7A55D274" w14:textId="77777777" w:rsidR="009D7F63" w:rsidRPr="0073389C" w:rsidRDefault="009D7F63" w:rsidP="009D7F63">
      <w:pPr>
        <w:pStyle w:val="Nadpis3"/>
        <w:ind w:left="567" w:firstLine="0"/>
        <w:rPr>
          <w:lang w:val="sk-SK"/>
        </w:rPr>
      </w:pPr>
      <w:bookmarkStart w:id="533" w:name="_Toc440372881"/>
      <w:bookmarkStart w:id="534" w:name="_Toc1543529"/>
      <w:r w:rsidRPr="0073389C">
        <w:rPr>
          <w:lang w:val="sk-SK"/>
        </w:rPr>
        <w:t>Finančné limity</w:t>
      </w:r>
      <w:bookmarkEnd w:id="533"/>
      <w:bookmarkEnd w:id="534"/>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107"/>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535" w:name="_Toc440372882"/>
      <w:bookmarkStart w:id="536" w:name="_Toc1543530"/>
      <w:r w:rsidRPr="0073389C">
        <w:rPr>
          <w:lang w:val="sk-SK"/>
        </w:rPr>
        <w:lastRenderedPageBreak/>
        <w:t>Všeobecné ustanovenia</w:t>
      </w:r>
      <w:bookmarkEnd w:id="535"/>
      <w:bookmarkEnd w:id="536"/>
    </w:p>
    <w:p w14:paraId="5E452631" w14:textId="6EEC00D2" w:rsidR="00215CFC" w:rsidRPr="00E86F96" w:rsidRDefault="00215CFC" w:rsidP="00215CFC">
      <w:pPr>
        <w:spacing w:before="120" w:after="120" w:line="288" w:lineRule="auto"/>
        <w:jc w:val="both"/>
        <w:rPr>
          <w:rFonts w:cs="Arial"/>
          <w:szCs w:val="19"/>
        </w:rPr>
      </w:pPr>
      <w:r w:rsidRPr="00E86F96">
        <w:rPr>
          <w:rFonts w:cs="Arial"/>
          <w:b/>
          <w:szCs w:val="19"/>
        </w:rPr>
        <w:t>Lehoty na výkon finančnej kontroly</w:t>
      </w:r>
      <w:r w:rsidRPr="00E86F96">
        <w:rPr>
          <w:rFonts w:cs="Arial"/>
          <w:szCs w:val="19"/>
        </w:rPr>
        <w:t xml:space="preserve"> obstarávania tovarov, služieb, stavebných prác </w:t>
      </w:r>
      <w:r w:rsidRPr="00E86F96">
        <w:rPr>
          <w:rFonts w:cs="Arial"/>
          <w:b/>
          <w:szCs w:val="19"/>
        </w:rPr>
        <w:t>začínajú plynúť prvým pracovným dňom</w:t>
      </w:r>
      <w:r w:rsidRPr="00E86F96">
        <w:rPr>
          <w:rFonts w:cs="Arial"/>
          <w:szCs w:val="19"/>
        </w:rPr>
        <w:t xml:space="preserve"> nasledujúcim </w:t>
      </w:r>
      <w:r w:rsidRPr="00E86F96">
        <w:rPr>
          <w:rFonts w:cs="Arial"/>
          <w:b/>
          <w:szCs w:val="19"/>
        </w:rPr>
        <w:t>po evidovaní prijatej žiadosti prijímateľa o vykonanie kontroly  poskytovateľom</w:t>
      </w:r>
      <w:r w:rsidRPr="00E86F96">
        <w:rPr>
          <w:rFonts w:cs="Arial"/>
          <w:szCs w:val="19"/>
        </w:rPr>
        <w:t xml:space="preserve">. V prípade, že prijímateľ má aktivovanú elektronickú schránku, môže doručiť poskytovateľovi žiadosť o vykonanie kontroly prostredníctvom </w:t>
      </w:r>
      <w:r w:rsidRPr="00E86F96">
        <w:rPr>
          <w:rFonts w:cs="Arial"/>
          <w:b/>
          <w:szCs w:val="19"/>
        </w:rPr>
        <w:t>elektronickej schránky alebo listinne</w:t>
      </w:r>
      <w:r w:rsidRPr="00E86F96">
        <w:rPr>
          <w:rFonts w:cs="Arial"/>
          <w:szCs w:val="19"/>
        </w:rPr>
        <w:t xml:space="preserve">. V prípade, že prijímateľ nemá aktivovanú elektronickú schránku, doručí žiadosť o vykonanie kontroly </w:t>
      </w:r>
      <w:r w:rsidRPr="00E86F96">
        <w:rPr>
          <w:rFonts w:cs="Arial"/>
          <w:b/>
          <w:szCs w:val="19"/>
        </w:rPr>
        <w:t xml:space="preserve">v listinnej </w:t>
      </w:r>
      <w:r w:rsidR="0047419E">
        <w:rPr>
          <w:rFonts w:cs="Arial"/>
          <w:b/>
          <w:szCs w:val="19"/>
        </w:rPr>
        <w:t>podobe</w:t>
      </w:r>
      <w:r w:rsidRPr="00E86F96">
        <w:rPr>
          <w:rFonts w:cs="Arial"/>
          <w:szCs w:val="19"/>
        </w:rPr>
        <w:t>.</w:t>
      </w:r>
    </w:p>
    <w:p w14:paraId="1DD706E9" w14:textId="77777777" w:rsidR="00215CFC" w:rsidRPr="00E86F96" w:rsidRDefault="00215CFC" w:rsidP="00215CFC">
      <w:pPr>
        <w:spacing w:before="120" w:after="120" w:line="288" w:lineRule="auto"/>
        <w:jc w:val="both"/>
        <w:rPr>
          <w:rFonts w:cs="Arial"/>
          <w:szCs w:val="19"/>
        </w:rPr>
      </w:pPr>
      <w:r w:rsidRPr="00E86F96">
        <w:rPr>
          <w:rFonts w:cs="Arial"/>
          <w:szCs w:val="19"/>
        </w:rPr>
        <w:t>Uvedená lehota je procesnoprávna, t. j. lehota je zachovaná, keď poskytovateľ zašle prijímateľovi závery z  finančnej kontroly VO v posledný deň lehoty na poštovú prepravu. Poskytovateľ môže v odôvodnených prípadoch lehoty na výkon kontroly VO alebo obstarávania predĺžiť. Poskytovateľ predĺženie lehoty oznámi prijímateľovi.</w:t>
      </w:r>
    </w:p>
    <w:p w14:paraId="64EE184F" w14:textId="5D30DBB4" w:rsidR="00215CFC" w:rsidRDefault="00215CFC" w:rsidP="00215CFC">
      <w:pPr>
        <w:spacing w:before="120" w:after="120" w:line="288" w:lineRule="auto"/>
        <w:jc w:val="both"/>
        <w:rPr>
          <w:b/>
          <w:i/>
          <w:color w:val="FF0000"/>
        </w:rPr>
      </w:pPr>
      <w:r w:rsidRPr="00E86F96">
        <w:t xml:space="preserve">Ako súčasť žiadosti </w:t>
      </w:r>
      <w:r w:rsidRPr="00E86F96">
        <w:rPr>
          <w:rFonts w:cs="Arial"/>
          <w:szCs w:val="19"/>
        </w:rPr>
        <w:t>o vykonanie kontroly</w:t>
      </w:r>
      <w:r w:rsidRPr="00E86F96">
        <w:t xml:space="preserve"> prijímateľ predkladá aj Čestné vyhlásenie prijímateľa o úplnosti a kompletnosti dokladov (príloha č. 10) v rámci, ktorého jasne identifikuje projekt a predkladané VO a číslo VO v ITMS2014+  a vyhlási,  že dokumentácia </w:t>
      </w:r>
      <w:r>
        <w:t>predložená na kontrolu VO je úplná, kompletná a je totožná s originálom dokumentácie z VO.</w:t>
      </w:r>
      <w:r w:rsidRPr="0090391F">
        <w:t xml:space="preserve"> Zároveň prijímateľ prehlási, že si je vedomý, že na základe predloženej dokumentácie poskytovateľ rozhodne o pripustení, nepripustení výdavkov súvisiacich s predmetným VO do financovania, o ex ante finančnej oprave, resp. o ďalších krokoch, ktoré budú potrebné na základe zistení  </w:t>
      </w:r>
      <w:r>
        <w:t>poskytovateľa</w:t>
      </w:r>
      <w:r w:rsidRPr="0090391F">
        <w:t xml:space="preserve"> v rámci kontroly tejto dokumentácie (v závislosti od typu finančnej kontroly VO).</w:t>
      </w:r>
      <w:r>
        <w:t xml:space="preserve"> Súčasne s čestným vyhlásením predloží prijímateľ aj  súpis všetkej dokumentácie predkladanej cez ITMS 2014+ (resp. elektronicky alebo listinne – ak je to relevantné).</w:t>
      </w:r>
    </w:p>
    <w:p w14:paraId="6A51E4D9" w14:textId="77777777" w:rsidR="00215CFC" w:rsidRDefault="009D7F63" w:rsidP="009D7F63">
      <w:pPr>
        <w:spacing w:before="120" w:after="120" w:line="288" w:lineRule="auto"/>
        <w:jc w:val="both"/>
        <w:rPr>
          <w:bCs/>
        </w:rPr>
      </w:pPr>
      <w:r w:rsidRPr="0073389C">
        <w:rPr>
          <w:b/>
          <w:i/>
          <w:color w:val="FF0000"/>
        </w:rPr>
        <w:t>Povinnosť prijímateľa:</w:t>
      </w:r>
      <w:r w:rsidRPr="0073389C">
        <w:rPr>
          <w:color w:val="FF0000"/>
        </w:rPr>
        <w:t xml:space="preserve"> </w:t>
      </w:r>
      <w:r w:rsidR="00215CFC" w:rsidRPr="00215CFC">
        <w:rPr>
          <w:bCs/>
        </w:rPr>
        <w:t xml:space="preserve">Prijímateľ </w:t>
      </w:r>
      <w:r w:rsidR="00215CFC" w:rsidRPr="00215CFC">
        <w:rPr>
          <w:b/>
          <w:bCs/>
        </w:rPr>
        <w:t>je povinný zaevidovať</w:t>
      </w:r>
      <w:r w:rsidR="00215CFC" w:rsidRPr="00215CFC">
        <w:rPr>
          <w:bCs/>
        </w:rPr>
        <w:t xml:space="preserve"> verejné obstarávanie/obstarávanie </w:t>
      </w:r>
      <w:r w:rsidR="00215CFC" w:rsidRPr="00215CFC">
        <w:rPr>
          <w:b/>
          <w:bCs/>
        </w:rPr>
        <w:t>do ITMS 2014+</w:t>
      </w:r>
      <w:r w:rsidR="00215CFC" w:rsidRPr="00215CFC">
        <w:rPr>
          <w:bCs/>
        </w:rPr>
        <w:t xml:space="preserve"> vrátane </w:t>
      </w:r>
      <w:r w:rsidR="00215CFC" w:rsidRPr="00215CFC">
        <w:rPr>
          <w:b/>
          <w:bCs/>
        </w:rPr>
        <w:t xml:space="preserve">všetkých povinných príloh </w:t>
      </w:r>
      <w:r w:rsidR="00215CFC" w:rsidRPr="00215CFC">
        <w:rPr>
          <w:bCs/>
        </w:rPr>
        <w:t>(dokumentácie k VO)</w:t>
      </w:r>
      <w:r w:rsidR="00215CFC" w:rsidRPr="00215CFC">
        <w:rPr>
          <w:b/>
          <w:bCs/>
        </w:rPr>
        <w:t xml:space="preserve"> najneskôr v deň doručenia žiadosti o vykonanie kontroly dokumentácie k VO na kontrolu</w:t>
      </w:r>
      <w:r w:rsidR="00215CFC" w:rsidRPr="00215CFC">
        <w:rPr>
          <w:bCs/>
        </w:rPr>
        <w:t xml:space="preserve">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14:paraId="2FEB4BD8" w14:textId="004B5368" w:rsidR="00DE32EC" w:rsidRDefault="00DE32EC" w:rsidP="009D7F63">
      <w:pPr>
        <w:spacing w:before="120" w:after="120" w:line="288" w:lineRule="auto"/>
        <w:jc w:val="both"/>
      </w:pPr>
    </w:p>
    <w:p w14:paraId="439A321F" w14:textId="0D819C5E" w:rsidR="00215CFC" w:rsidRDefault="00215CFC" w:rsidP="009D7F63">
      <w:pPr>
        <w:spacing w:before="120" w:after="120" w:line="288" w:lineRule="auto"/>
        <w:jc w:val="both"/>
      </w:pPr>
      <w:r w:rsidRPr="00215CFC">
        <w:rPr>
          <w:b/>
        </w:rPr>
        <w:t>Kompletnú dokumentáciu k VO alebo obstarávaniu</w:t>
      </w:r>
      <w:r w:rsidRPr="00215CFC">
        <w:t xml:space="preserve"> prijímateľ </w:t>
      </w:r>
      <w:r w:rsidRPr="00215CFC">
        <w:rPr>
          <w:b/>
        </w:rPr>
        <w:t>predkladá</w:t>
      </w:r>
      <w:r w:rsidRPr="00215CFC">
        <w:t xml:space="preserve"> poskytovateľovi</w:t>
      </w:r>
      <w:r w:rsidRPr="00215CFC">
        <w:rPr>
          <w:b/>
        </w:rPr>
        <w:t xml:space="preserve"> cez ITMS 2014+</w:t>
      </w:r>
      <w:r w:rsidRPr="00215CFC">
        <w:t>. Povinnou súčasťou takto predkladanej dokumentácie k VO (zrealizovanému) je aj dokumentácia v rozsahu zverejňovanom v profile podľa § 64 ZVO v závislosti od hodnoty a typu zákazky (pozn. uvedená povinnosť sa nevzťahuje na informácie podľa § 64 ods. 1 písm. d) a písm. e) ZVO). V závislosti najmä od povahy konkrétneho dokumentu, najmä ak kapacita jedného samostatného dokumentu by presiahla 100 MB alebo  jeho elektronická podoba nie je elektronicky dostupná bez neprimeraných administratívnych a technických nárokov na kapacity prijímateľa, je možné predložiť ho aj elektronicky (na elektronickom pamäťovom médiu - najmä CD/DVD s predpokladom min. 10-ročnej doby archivácie dát) alebo listinne a zároveň uviesť v žiadosti o vykonanie kontroly objektívne dôvody nemožnosti predloženia daného dokumentu cez ITMS 2014+. V prípade neakceptovania dôvodov na nenahratie dokumentu do ITMS 2014+ uvádzaných prijímateľom, poskytovateľ vyzve prijímateľa na dodatočné predloženie dokumentu cez ITMS 2014+.</w:t>
      </w:r>
    </w:p>
    <w:p w14:paraId="42EC4988" w14:textId="77777777"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i/>
          <w:szCs w:val="19"/>
        </w:rPr>
      </w:pPr>
      <w:r w:rsidRPr="000527E6">
        <w:rPr>
          <w:rFonts w:ascii="Arial" w:hAnsi="Arial" w:cs="Arial"/>
          <w:i/>
          <w:sz w:val="19"/>
          <w:szCs w:val="19"/>
        </w:rPr>
        <w:t>Dôležité upozornenie:</w:t>
      </w:r>
    </w:p>
    <w:p w14:paraId="70CA410B" w14:textId="1106FCC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szCs w:val="19"/>
        </w:rPr>
      </w:pPr>
      <w:r w:rsidRPr="00852446">
        <w:rPr>
          <w:rFonts w:ascii="Arial" w:hAnsi="Arial" w:cs="Arial"/>
          <w:b w:val="0"/>
          <w:sz w:val="19"/>
          <w:szCs w:val="19"/>
        </w:rPr>
        <w:t>Všetky dokumenty (prílohy), ktoré prijímateľ nahrá do ITMS 2014+ musia byť označené v názve dokumentu tak, aby bolo zrejmé:</w:t>
      </w:r>
    </w:p>
    <w:p w14:paraId="73768548" w14:textId="3447991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rPr>
          <w:rFonts w:cs="Arial"/>
          <w:szCs w:val="19"/>
        </w:rPr>
      </w:pPr>
      <w:r w:rsidRPr="000527E6">
        <w:rPr>
          <w:rFonts w:ascii="Arial" w:hAnsi="Arial" w:cs="Arial"/>
          <w:i/>
          <w:sz w:val="19"/>
          <w:szCs w:val="19"/>
        </w:rPr>
        <w:t>1)</w:t>
      </w:r>
      <w:r w:rsidRPr="000527E6">
        <w:rPr>
          <w:rFonts w:ascii="Arial" w:hAnsi="Arial" w:cs="Arial"/>
          <w:i/>
          <w:sz w:val="19"/>
          <w:szCs w:val="19"/>
        </w:rPr>
        <w:tab/>
        <w:t xml:space="preserve">o aký obsah nahratého dokumentu </w:t>
      </w:r>
      <w:r w:rsidRPr="00852446">
        <w:rPr>
          <w:rFonts w:ascii="Arial" w:hAnsi="Arial" w:cs="Arial"/>
          <w:b w:val="0"/>
          <w:sz w:val="19"/>
          <w:szCs w:val="19"/>
        </w:rPr>
        <w:t>ide bez ohľadu na to, či nahráva jednotlivé súbory („.doc“, „.pdf“, „.xls“ a pod.) alebo celé adresáre – s označením napr. „Sutazne_podklady_...“ alebo „Sutazne_podklady_oprava_c.1_...“</w:t>
      </w:r>
    </w:p>
    <w:p w14:paraId="42410B3B" w14:textId="45DFEAF3"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pPr>
      <w:r>
        <w:rPr>
          <w:rFonts w:ascii="Arial" w:hAnsi="Arial" w:cs="Arial"/>
          <w:i/>
          <w:sz w:val="19"/>
          <w:szCs w:val="19"/>
        </w:rPr>
        <w:t>2</w:t>
      </w:r>
      <w:r w:rsidRPr="000527E6">
        <w:rPr>
          <w:rFonts w:ascii="Arial" w:hAnsi="Arial" w:cs="Arial"/>
          <w:i/>
          <w:sz w:val="19"/>
          <w:szCs w:val="19"/>
        </w:rPr>
        <w:t>)</w:t>
      </w:r>
      <w:r w:rsidRPr="000527E6">
        <w:rPr>
          <w:rFonts w:ascii="Arial" w:hAnsi="Arial" w:cs="Arial"/>
          <w:i/>
          <w:sz w:val="19"/>
          <w:szCs w:val="19"/>
        </w:rPr>
        <w:tab/>
        <w:t xml:space="preserve">a ktorej kontroly sa týka </w:t>
      </w:r>
      <w:r w:rsidRPr="00852446">
        <w:rPr>
          <w:rFonts w:ascii="Arial" w:hAnsi="Arial" w:cs="Arial"/>
          <w:b w:val="0"/>
          <w:sz w:val="19"/>
          <w:szCs w:val="19"/>
        </w:rPr>
        <w:t xml:space="preserve">(napr. „Sutazne_podklady_-_prva_ex_ante...“ alebo adresár s označením „Zapisnice_-_druha_ex_ante“, ktorý obsahuje všetky zápisnice z vyhodnotenia ponúk a vyhodnotenia </w:t>
      </w:r>
      <w:r w:rsidRPr="00852446">
        <w:rPr>
          <w:rFonts w:ascii="Arial" w:hAnsi="Arial" w:cs="Arial"/>
          <w:b w:val="0"/>
          <w:sz w:val="19"/>
          <w:szCs w:val="19"/>
        </w:rPr>
        <w:lastRenderedPageBreak/>
        <w:t>splnenia podmienok účasti, a pod.).</w:t>
      </w:r>
    </w:p>
    <w:p w14:paraId="3D25122C" w14:textId="7558D7AA" w:rsidR="00215CFC" w:rsidRDefault="00215CFC" w:rsidP="00215CFC">
      <w:pPr>
        <w:spacing w:before="120" w:after="120" w:line="288" w:lineRule="auto"/>
        <w:jc w:val="both"/>
      </w:pPr>
      <w:r w:rsidRPr="00215CFC">
        <w:t xml:space="preserve">Prijímateľ je oprávnený nahrať relevantné dokumenty (prílohy) z dokumentácie k VO predkladanej na kontrolu podľa vlastného uváženia (aj v štandardným spôsobom komprimovanom formáte, ako napr. RAR a ZIP) pri dodržaní dvoch vyššie uvedených kumulatívnych podmienok a v súlade s pravidlami systému ITMS 2014+ zverejnenými na webovej stránke www. itms2014.sk.. Pri nahrávaní dokumentov (príloh) do ITMS 2014+ je potrebné zohľadniť skutočnosť, </w:t>
      </w:r>
      <w:r w:rsidRPr="00215CFC">
        <w:rPr>
          <w:b/>
        </w:rPr>
        <w:t>že žiadny jednotlivo nahratý dokument (či už ide o súbor  alebo jednotlivo nahrávaný adresár obsahujúci viacero súborov) nemôže presiahnuť objem dát 100 MB.</w:t>
      </w:r>
      <w:r w:rsidRPr="00215CFC">
        <w:t xml:space="preserve"> V prípade dokumentu, ktorý je v originálnom vyhotovení vo formáte xls, je prijímateľ povinný ho do ITMS2014+ nahrať v rovnakom formáte xls</w:t>
      </w:r>
    </w:p>
    <w:p w14:paraId="3EC464FA" w14:textId="5841F42F"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w:t>
      </w:r>
      <w:r w:rsidR="000527E6" w:rsidRPr="000527E6">
        <w:t>všetky relevantné dokumenty k príprave VO (vrátane určenia PHZ) a všetky systémom EKS vygenerované dokumenty, vrátane zmluvy,</w:t>
      </w:r>
      <w:r w:rsidRPr="00315570">
        <w:t>, ktorá je výsledkom VO</w:t>
      </w:r>
      <w:r w:rsidR="000527E6">
        <w:t xml:space="preserve"> </w:t>
      </w:r>
      <w:r w:rsidR="000527E6" w:rsidRPr="000527E6">
        <w:t>(v závislosti od typu kontroly)</w:t>
      </w:r>
      <w:r w:rsidRPr="00315570">
        <w:t>.</w:t>
      </w:r>
    </w:p>
    <w:p w14:paraId="0F62AC28" w14:textId="677C53C6"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000527E6" w:rsidRPr="000527E6">
        <w:rPr>
          <w:b/>
        </w:rPr>
        <w:t xml:space="preserve"> a zákaziek realizovaných na základe výnimky zo ZVO</w:t>
      </w:r>
      <w:r w:rsidRPr="00315570">
        <w:t xml:space="preserve"> je prijímateľ cez ITMS 2014+ povinný predložiť </w:t>
      </w:r>
      <w:r w:rsidR="000527E6" w:rsidRPr="000527E6">
        <w:t>kompletnú dokumentáciu k VO (vrátane určenia PHZ, ak je to relevantné)</w:t>
      </w:r>
      <w:r w:rsidR="000527E6">
        <w:t xml:space="preserve"> a </w:t>
      </w:r>
      <w:r w:rsidRPr="00315570">
        <w:t>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3E197881"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000527E6" w:rsidRPr="000527E6">
        <w:rPr>
          <w:rFonts w:ascii="Arial" w:hAnsi="Arial" w:cs="Arial"/>
          <w:b w:val="0"/>
          <w:sz w:val="19"/>
          <w:szCs w:val="19"/>
        </w:rPr>
        <w:t>Pre potreby kontroly/finančnej kontroly VO prijímateľ predkladá poskytovateľovi kópiu originálnej dokumentácie, pričom dokumentácia predložená elektronicky cez ITMS 2014+ sa pre potreby kontroly/finančnej kontroly VO považuje za kópiu originálnej dokumentácie.</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2D53DABB" w:rsidR="009D7F63" w:rsidRPr="0073389C" w:rsidRDefault="009D7F63" w:rsidP="005B7173">
      <w:pPr>
        <w:pStyle w:val="Odsekzoznamu"/>
        <w:numPr>
          <w:ilvl w:val="0"/>
          <w:numId w:val="53"/>
        </w:numPr>
        <w:spacing w:before="120" w:after="120" w:line="288" w:lineRule="auto"/>
        <w:ind w:left="567" w:hanging="283"/>
        <w:contextualSpacing w:val="0"/>
        <w:jc w:val="both"/>
      </w:pPr>
      <w:r w:rsidRPr="0073389C">
        <w:t xml:space="preserve">Prijímateľ vyhotoví </w:t>
      </w:r>
      <w:r w:rsidR="000527E6">
        <w:t xml:space="preserve">listinnú </w:t>
      </w:r>
      <w:r w:rsidRPr="0073389C">
        <w:t>fotokópiu </w:t>
      </w:r>
      <w:r w:rsidR="000106A5">
        <w:t>relevantnej časti</w:t>
      </w:r>
      <w:r w:rsidR="000106A5" w:rsidRPr="0073389C">
        <w:t xml:space="preserve"> </w:t>
      </w:r>
      <w:r w:rsidRPr="0073389C">
        <w:t xml:space="preserve">dokumentácie z vykonaného alebo prebiehajúceho  </w:t>
      </w:r>
      <w:r w:rsidR="00405A32">
        <w:t>VO</w:t>
      </w:r>
      <w:r w:rsidR="000106A5" w:rsidRPr="000106A5">
        <w:rPr>
          <w:rFonts w:cs="Arial"/>
          <w:szCs w:val="19"/>
        </w:rPr>
        <w:t xml:space="preserve"> </w:t>
      </w:r>
      <w:r w:rsidR="000106A5" w:rsidRPr="000106A5">
        <w:t xml:space="preserve">ktorú predkladá v takejto forme </w:t>
      </w:r>
      <w:r w:rsidR="000106A5" w:rsidRPr="000106A5">
        <w:rPr>
          <w:b/>
        </w:rPr>
        <w:t>z objektívnych dôvodov nemožnosti predloženia daného dokumentu cez ITMS 2014+</w:t>
      </w:r>
      <w:r w:rsidRPr="0073389C">
        <w:t xml:space="preserve">. </w:t>
      </w:r>
      <w:r w:rsidR="000106A5">
        <w:t>P</w:t>
      </w:r>
      <w:r w:rsidRPr="0073389C">
        <w:t>redkladan</w:t>
      </w:r>
      <w:r w:rsidR="000106A5">
        <w:t>é</w:t>
      </w:r>
      <w:r w:rsidRPr="0073389C">
        <w:t xml:space="preserve"> </w:t>
      </w:r>
      <w:r w:rsidR="000106A5">
        <w:t xml:space="preserve"> časti </w:t>
      </w:r>
      <w:r w:rsidRPr="0073389C">
        <w:t>dokumentácie</w:t>
      </w:r>
      <w:r w:rsidR="000106A5" w:rsidRPr="000106A5">
        <w:t xml:space="preserve"> zoradí prijímateľ podľa poradia a pevne ich spojí (napr. zviaže tepelnou alebo hrebeňovou väzbou previazanou šnúrkou) tak, aby boli všetky listy vo väzbe pevne spojené a aby ich nebolo možné z nej vyberať bez ich porušenia a na prvej strane, resp. v zozname dokladov štatutárny zástupca prijímateľa, resp. splnomocnený zástupca uvedie „Overené s originálom“ a pripojí svoj vlastnoručný podpis, čím potvrdí pravosť a kompletnosť predkladaných dokumentov. V prípade rozsiahlej dokumentácie, resp. z dôvodu lepšej manipulácie prijímateľ dokumentáciu predkladá podľa predchádzajúcich viet pevne zviazané, avšak vo viacerých menších zväzkoch</w:t>
      </w:r>
      <w:r w:rsidR="000106A5">
        <w:t xml:space="preserve"> </w:t>
      </w:r>
      <w:r w:rsidRPr="0073389C">
        <w:t>.</w:t>
      </w:r>
    </w:p>
    <w:p w14:paraId="7A55D27B" w14:textId="2829439C" w:rsidR="009D7F63" w:rsidRPr="0073389C" w:rsidRDefault="009D7F63" w:rsidP="005B7173">
      <w:pPr>
        <w:pStyle w:val="Odsekzoznamu"/>
        <w:numPr>
          <w:ilvl w:val="0"/>
          <w:numId w:val="53"/>
        </w:numPr>
        <w:spacing w:before="120" w:after="120" w:line="288" w:lineRule="auto"/>
        <w:contextualSpacing w:val="0"/>
        <w:jc w:val="both"/>
      </w:pPr>
      <w:r w:rsidRPr="0073389C">
        <w:t>Prijímateľ vyhotoví zoznam</w:t>
      </w:r>
      <w:r w:rsidR="000106A5">
        <w:t xml:space="preserve"> listinných</w:t>
      </w:r>
      <w:r w:rsidRPr="0073389C">
        <w:t xml:space="preserve"> dokladov, ktoré vo fotokópii</w:t>
      </w:r>
      <w:r w:rsidR="00E86F96">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BF06C2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 xml:space="preserve">Odporúčame, aby sa tento zoznam nachádzal ako prvý list predloženej </w:t>
      </w:r>
      <w:r w:rsidR="000106A5">
        <w:rPr>
          <w:color w:val="000000" w:themeColor="text1"/>
        </w:rPr>
        <w:t xml:space="preserve">časti </w:t>
      </w:r>
      <w:r w:rsidRPr="0070385A">
        <w:rPr>
          <w:color w:val="000000" w:themeColor="text1"/>
        </w:rPr>
        <w:t>dokumentácie a </w:t>
      </w:r>
      <w:r w:rsidR="000106A5">
        <w:rPr>
          <w:color w:val="000000" w:themeColor="text1"/>
        </w:rPr>
        <w:t>aby táto</w:t>
      </w:r>
      <w:r w:rsidR="000106A5" w:rsidRPr="0070385A">
        <w:rPr>
          <w:color w:val="000000" w:themeColor="text1"/>
        </w:rPr>
        <w:t xml:space="preserve"> </w:t>
      </w:r>
      <w:r w:rsidRPr="0070385A">
        <w:rPr>
          <w:color w:val="000000" w:themeColor="text1"/>
        </w:rPr>
        <w:t>bola chronologicky usporiadaná/zosumarizovaná.</w:t>
      </w:r>
      <w:r w:rsidRPr="0070385A">
        <w:rPr>
          <w:b/>
          <w:i/>
          <w:color w:val="000000" w:themeColor="text1"/>
        </w:rPr>
        <w:t xml:space="preserve"> </w:t>
      </w:r>
    </w:p>
    <w:p w14:paraId="7A55D280" w14:textId="77777777" w:rsidR="009D7F63" w:rsidRPr="0073389C" w:rsidRDefault="009D7F63" w:rsidP="009D7F63">
      <w:pPr>
        <w:spacing w:before="120" w:after="120" w:line="288" w:lineRule="auto"/>
        <w:jc w:val="both"/>
      </w:pPr>
    </w:p>
    <w:p w14:paraId="7A55D281" w14:textId="647CF0A8"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000106A5" w:rsidRPr="000106A5">
        <w:rPr>
          <w:rFonts w:ascii="Arial" w:hAnsi="Arial" w:cs="Arial"/>
          <w:sz w:val="19"/>
          <w:szCs w:val="19"/>
        </w:rPr>
        <w:t>Poskytovateľ upozorňuje prijímateľa, že nevykon</w:t>
      </w:r>
      <w:r w:rsidR="00E86F96">
        <w:rPr>
          <w:rFonts w:ascii="Arial" w:hAnsi="Arial" w:cs="Arial"/>
          <w:sz w:val="19"/>
          <w:szCs w:val="19"/>
        </w:rPr>
        <w:t>áva</w:t>
      </w:r>
      <w:r w:rsidR="000106A5" w:rsidRPr="000106A5">
        <w:rPr>
          <w:rFonts w:ascii="Arial" w:hAnsi="Arial" w:cs="Arial"/>
          <w:sz w:val="19"/>
          <w:szCs w:val="19"/>
        </w:rPr>
        <w:t xml:space="preserve"> kontrolu VO v prípade doručenia žiadosti o vykonanie kontroly VO bez evidencie VO vrátane príslušnej dokumentácie z VO do ITMS 2014+.</w:t>
      </w:r>
      <w:r w:rsidR="000106A5">
        <w:rPr>
          <w:rFonts w:ascii="Arial" w:hAnsi="Arial" w:cs="Arial"/>
          <w:sz w:val="19"/>
          <w:szCs w:val="19"/>
        </w:rPr>
        <w:t xml:space="preserve"> </w:t>
      </w:r>
      <w:r w:rsidRPr="0073389C">
        <w:rPr>
          <w:rFonts w:ascii="Arial" w:hAnsi="Arial" w:cs="Arial"/>
          <w:b w:val="0"/>
          <w:sz w:val="19"/>
          <w:szCs w:val="19"/>
        </w:rPr>
        <w:t xml:space="preserve">Poskytovateľ </w:t>
      </w:r>
      <w:r w:rsidR="000106A5">
        <w:rPr>
          <w:rFonts w:ascii="Arial" w:hAnsi="Arial" w:cs="Arial"/>
          <w:b w:val="0"/>
          <w:sz w:val="19"/>
          <w:szCs w:val="19"/>
        </w:rPr>
        <w:t xml:space="preserve">tiež </w:t>
      </w:r>
      <w:r w:rsidRPr="0073389C">
        <w:rPr>
          <w:rFonts w:ascii="Arial" w:hAnsi="Arial" w:cs="Arial"/>
          <w:b w:val="0"/>
          <w:sz w:val="19"/>
          <w:szCs w:val="19"/>
        </w:rPr>
        <w:t xml:space="preserve">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w:t>
      </w:r>
      <w:r w:rsidRPr="0073389C">
        <w:rPr>
          <w:rFonts w:ascii="Arial" w:hAnsi="Arial" w:cs="Arial"/>
          <w:b w:val="0"/>
          <w:sz w:val="19"/>
          <w:szCs w:val="19"/>
        </w:rPr>
        <w:lastRenderedPageBreak/>
        <w:t xml:space="preserve">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7241D595" w14:textId="0F2431E4" w:rsidR="000106A5" w:rsidRPr="00852446" w:rsidRDefault="000106A5" w:rsidP="009D7F63">
      <w:pPr>
        <w:pStyle w:val="Zkladntext2"/>
        <w:widowControl w:val="0"/>
        <w:spacing w:before="120" w:after="120" w:line="288" w:lineRule="auto"/>
        <w:jc w:val="both"/>
        <w:rPr>
          <w:rFonts w:ascii="Arial" w:hAnsi="Arial" w:cs="Arial"/>
          <w:b w:val="0"/>
          <w:sz w:val="19"/>
          <w:szCs w:val="19"/>
        </w:rPr>
      </w:pPr>
      <w:r w:rsidRPr="00852446">
        <w:rPr>
          <w:rFonts w:ascii="Arial" w:hAnsi="Arial" w:cs="Arial"/>
          <w:b w:val="0"/>
          <w:sz w:val="19"/>
          <w:szCs w:val="19"/>
        </w:rPr>
        <w:t>V prípade, že dokumentácia predložená cez ITMS 2014+ nie je kompletná, prijímateľ je povinný predložiť aj chýbajúcu časť dokumentácie cez ITMS 2014+ na základe žiadosti poskytovateľa o doplnenie dokumentácie doručenej prostredníctvom elektronickej schránky alebo písomne (listinne alebo mailom). Uvedené sa týka aj prípadov, keď je dokumentácia predložená cez ITMS 2014+ (resp. elektronicky alebo listinne) nečitateľná alebo poškodená.</w:t>
      </w:r>
    </w:p>
    <w:p w14:paraId="6E1D39DD" w14:textId="77777777" w:rsidR="000106A5" w:rsidRDefault="000106A5" w:rsidP="009D7F63">
      <w:pPr>
        <w:pStyle w:val="Zkladntext2"/>
        <w:widowControl w:val="0"/>
        <w:spacing w:before="120" w:after="120" w:line="288" w:lineRule="auto"/>
        <w:jc w:val="both"/>
        <w:rPr>
          <w:rFonts w:ascii="Arial" w:hAnsi="Arial" w:cs="Arial"/>
          <w:i/>
          <w:sz w:val="19"/>
          <w:szCs w:val="19"/>
        </w:rPr>
      </w:pPr>
    </w:p>
    <w:p w14:paraId="0EBC7E74" w14:textId="2726683D"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 xml:space="preserve">(nezašle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523AFD41" w:rsidR="00D11568" w:rsidRDefault="00D11568" w:rsidP="00AA5BCC">
      <w:pPr>
        <w:pStyle w:val="Bulletslevel2"/>
        <w:spacing w:after="120" w:line="288" w:lineRule="auto"/>
        <w:ind w:left="567" w:hanging="283"/>
        <w:jc w:val="both"/>
        <w:rPr>
          <w:rFonts w:cs="Arial"/>
          <w:lang w:val="sk-SK"/>
        </w:rPr>
      </w:pPr>
      <w:r w:rsidRPr="00D11568">
        <w:rPr>
          <w:rFonts w:cs="Arial"/>
          <w:lang w:val="sk-SK"/>
        </w:rPr>
        <w:lastRenderedPageBreak/>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r w:rsidR="000106A5">
        <w:rPr>
          <w:rFonts w:cs="Arial"/>
          <w:lang w:val="sk-SK"/>
        </w:rPr>
        <w:t xml:space="preserve">. </w:t>
      </w:r>
      <w:r w:rsidR="000106A5" w:rsidRPr="000106A5">
        <w:rPr>
          <w:rFonts w:cs="Arial"/>
          <w:lang w:val="sk-SK"/>
        </w:rPr>
        <w:t>Uvedené nie je prijímateľ povinný predkladať v prípade predloženia dokumentácie na základe žiadosti na doplnenie, resp. vysvetlenie predloženej dokumentácie zaslanej poskytovateľom</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5B7173">
      <w:pPr>
        <w:pStyle w:val="Bulletslevel2"/>
        <w:numPr>
          <w:ilvl w:val="0"/>
          <w:numId w:val="81"/>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5B7173">
      <w:pPr>
        <w:pStyle w:val="Bulletslevel2"/>
        <w:numPr>
          <w:ilvl w:val="0"/>
          <w:numId w:val="81"/>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49435CB9"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r w:rsidR="000106A5" w:rsidRPr="000106A5">
        <w:rPr>
          <w:rFonts w:cs="Arial"/>
          <w:color w:val="000000" w:themeColor="text1"/>
          <w:szCs w:val="19"/>
        </w:rPr>
        <w:t>Ak zriadenie takéhoto prístupu nebude v použitom systéme elektronického VO alebo v aukčnom systéme možné, informuje o tom prijímateľ poskytovateľa v žiadosti o vykonanie kontroly alebo v priloženej dokumentácii.</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 xml:space="preserve">Poskytovateľ bude v rámci nadlimitných zákaziek vykonávať kontrolu uplatnenia využitia rozdelenia zákazky na časti tak aby bola umožnená širšia hospodárska súťaž a sprístupnila sa tak aj pre malé a stredné </w:t>
      </w:r>
      <w:r w:rsidRPr="00E8012F">
        <w:rPr>
          <w:b/>
          <w:color w:val="000000" w:themeColor="text1"/>
        </w:rPr>
        <w:lastRenderedPageBreak/>
        <w:t>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08"/>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4801AF6E"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691C33">
        <w:rPr>
          <w:rFonts w:cs="Arial"/>
          <w:color w:val="365F91" w:themeColor="accent1" w:themeShade="BF"/>
          <w:szCs w:val="19"/>
        </w:rPr>
        <w:t>konkrétne  po</w:t>
      </w:r>
      <w:r w:rsidRPr="008D5848">
        <w:rPr>
          <w:rFonts w:cs="Arial"/>
          <w:szCs w:val="19"/>
        </w:rPr>
        <w:t xml:space="preserve">dľa §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lastRenderedPageBreak/>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537" w:name="_Toc418000109"/>
      <w:bookmarkStart w:id="538" w:name="_Toc440372883"/>
      <w:bookmarkStart w:id="539" w:name="_Toc1543531"/>
      <w:bookmarkEnd w:id="537"/>
      <w:r w:rsidRPr="00C477FA">
        <w:rPr>
          <w:lang w:val="sk-SK"/>
        </w:rPr>
        <w:t xml:space="preserve">Typy </w:t>
      </w:r>
      <w:r w:rsidRPr="0073389C">
        <w:rPr>
          <w:lang w:val="sk-SK"/>
        </w:rPr>
        <w:t>kontroly VO</w:t>
      </w:r>
      <w:bookmarkEnd w:id="538"/>
      <w:bookmarkEnd w:id="539"/>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787F3B46" w14:textId="77777777" w:rsidR="000106A5" w:rsidRPr="000106A5" w:rsidRDefault="000106A5" w:rsidP="000106A5">
      <w:pPr>
        <w:spacing w:line="288" w:lineRule="auto"/>
        <w:jc w:val="both"/>
      </w:pPr>
      <w:r w:rsidRPr="000106A5">
        <w:t>Predmetom prvej ex ante kontroly/finančnej kontroly DNS je najmä:</w:t>
      </w:r>
    </w:p>
    <w:p w14:paraId="4411D375" w14:textId="77777777" w:rsidR="000106A5" w:rsidRPr="000106A5" w:rsidRDefault="000106A5" w:rsidP="000106A5">
      <w:pPr>
        <w:spacing w:line="288" w:lineRule="auto"/>
        <w:ind w:left="709" w:hanging="283"/>
        <w:jc w:val="both"/>
      </w:pPr>
      <w:r w:rsidRPr="000106A5">
        <w:t>a) určenie predpokladanej hodnoty zákazky,</w:t>
      </w:r>
    </w:p>
    <w:p w14:paraId="7AEA000C" w14:textId="77777777" w:rsidR="000106A5" w:rsidRPr="000106A5" w:rsidRDefault="000106A5" w:rsidP="000106A5">
      <w:pPr>
        <w:spacing w:line="288" w:lineRule="auto"/>
        <w:ind w:left="709" w:hanging="283"/>
        <w:jc w:val="both"/>
      </w:pPr>
      <w:r w:rsidRPr="000106A5">
        <w:t xml:space="preserve">b) oznámenie o vyhlásení verejného obstarávania, </w:t>
      </w:r>
    </w:p>
    <w:p w14:paraId="7E10D6AC" w14:textId="77777777" w:rsidR="000106A5" w:rsidRPr="000106A5" w:rsidRDefault="000106A5" w:rsidP="000106A5">
      <w:pPr>
        <w:spacing w:line="288" w:lineRule="auto"/>
        <w:ind w:left="709" w:hanging="283"/>
        <w:jc w:val="both"/>
      </w:pPr>
      <w:r w:rsidRPr="000106A5">
        <w:t>c) súťažné podklady,</w:t>
      </w:r>
    </w:p>
    <w:p w14:paraId="670890AC" w14:textId="77777777" w:rsidR="000106A5" w:rsidRPr="000106A5" w:rsidRDefault="000106A5" w:rsidP="000106A5">
      <w:pPr>
        <w:spacing w:line="288" w:lineRule="auto"/>
        <w:ind w:left="709" w:hanging="283"/>
        <w:jc w:val="both"/>
      </w:pPr>
      <w:r w:rsidRPr="000106A5">
        <w:t>d) všeobecné podmienky používania a zriadenia DNS podľa § 58 a nasl. ZVO,</w:t>
      </w:r>
    </w:p>
    <w:p w14:paraId="4EA310FE" w14:textId="77777777" w:rsidR="000106A5" w:rsidRPr="000106A5" w:rsidRDefault="000106A5" w:rsidP="000106A5">
      <w:pPr>
        <w:spacing w:line="288" w:lineRule="auto"/>
        <w:ind w:left="709" w:hanging="283"/>
        <w:jc w:val="both"/>
      </w:pPr>
      <w:r w:rsidRPr="000106A5">
        <w:t xml:space="preserve">e) posúdenie, či DNS bol zriadený na obstarávanie tovarov, stavebných prác alebo služieb, ktoré sú bežne dostupné na trhu. </w:t>
      </w:r>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00FDD404"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lastRenderedPageBreak/>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24BB5248" w:rsidR="00BF2A0B" w:rsidRPr="008D5848" w:rsidRDefault="008D52ED"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zvolený postup nadlimitné (okrem VO uskutočnených centrálnou obstarávacou organizáciou</w:t>
      </w:r>
      <w:r w:rsidR="000106A5">
        <w:t xml:space="preserve"> </w:t>
      </w:r>
      <w:r w:rsidR="000106A5" w:rsidRPr="000106A5">
        <w:t>podľa § 15 ods. 2 a ods. 4 ZVO</w:t>
      </w:r>
      <w:r w:rsidRPr="008D52ED">
        <w:t>)</w:t>
      </w:r>
      <w:r w:rsidR="00C7417C" w:rsidRPr="008D5848">
        <w:t xml:space="preserve">; </w:t>
      </w:r>
    </w:p>
    <w:p w14:paraId="41C97BFF" w14:textId="7B9EA856"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r w:rsidR="000106A5">
        <w:t xml:space="preserve"> </w:t>
      </w:r>
      <w:r w:rsidR="000106A5" w:rsidRPr="000106A5">
        <w:t>podľa § 66 ods. 8 ZVO na bežne dostupné tovary alebo bežne dostupné služby</w:t>
      </w:r>
      <w:r w:rsidRPr="00BF2A0B">
        <w:t>;</w:t>
      </w:r>
    </w:p>
    <w:p w14:paraId="41314FB8" w14:textId="636E65C1"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 xml:space="preserve">podlimitných zákazkách na stavebné práce </w:t>
      </w:r>
      <w:r w:rsidR="000106A5" w:rsidRPr="000106A5">
        <w:t>podľa § 113 až 116 ZVO (</w:t>
      </w:r>
      <w:r w:rsidRPr="00BF2A0B">
        <w:t>bez využitia elektronického trhoviska</w:t>
      </w:r>
      <w:r w:rsidR="000106A5">
        <w:t>)</w:t>
      </w:r>
      <w:r>
        <w:t>;</w:t>
      </w:r>
    </w:p>
    <w:p w14:paraId="4238FFBA" w14:textId="05167992" w:rsidR="00BF2A0B"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624C3F21" w:rsidR="00E322E9"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zákazkách </w:t>
      </w:r>
      <w:r w:rsidR="000106A5">
        <w:t>na</w:t>
      </w:r>
      <w:r w:rsidRPr="005D4EE3">
        <w:t xml:space="preserve"> služb</w:t>
      </w:r>
      <w:r w:rsidR="000106A5">
        <w:t>y</w:t>
      </w:r>
      <w:r w:rsidRPr="005D4EE3">
        <w:t xml:space="preserve"> </w:t>
      </w:r>
      <w:r w:rsidR="000106A5" w:rsidRPr="005D4EE3">
        <w:t>uveden</w:t>
      </w:r>
      <w:r w:rsidR="000106A5">
        <w:t>é</w:t>
      </w:r>
      <w:r w:rsidR="000106A5" w:rsidRPr="005D4EE3">
        <w:t xml:space="preserve"> </w:t>
      </w:r>
      <w:r w:rsidRPr="005D4EE3">
        <w:t>v prílohe č. 1 ZVO (sociálne služby a iné osobitné služby)</w:t>
      </w:r>
      <w:r w:rsidR="00BF2A0B" w:rsidRPr="00DD30A9">
        <w:t xml:space="preserve"> </w:t>
      </w:r>
      <w:r w:rsidR="00BF2A0B" w:rsidRPr="00BF2A0B">
        <w:t xml:space="preserve">bez </w:t>
      </w:r>
      <w:r w:rsidR="000106A5">
        <w:t>ohľadu na finančný limit</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221EB5B9"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 xml:space="preserve">Po doručení odpovede prijímateľa na výzvu poskytovateľa </w:t>
      </w:r>
      <w:r w:rsidR="00F1208E" w:rsidRPr="00F1208E">
        <w:rPr>
          <w:rFonts w:cs="Arial"/>
          <w:szCs w:val="19"/>
        </w:rPr>
        <w:t>podať námietky voči návrhu správy z kontroly VO</w:t>
      </w:r>
      <w:r w:rsidR="00F1208E">
        <w:rPr>
          <w:rFonts w:cs="Arial"/>
          <w:szCs w:val="19"/>
        </w:rPr>
        <w:t xml:space="preserve"> </w:t>
      </w:r>
      <w:r w:rsidR="00F8192B" w:rsidRPr="00F8192B">
        <w:rPr>
          <w:rFonts w:cs="Arial"/>
          <w:szCs w:val="19"/>
        </w:rPr>
        <w:t>plynie poskytovateľovi nová lehota 5 pracovných dní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67C525D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 xml:space="preserve">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14:paraId="68EE2663" w14:textId="77777777" w:rsidR="00C7417C" w:rsidRDefault="00C7417C" w:rsidP="009D7F63">
      <w:pPr>
        <w:spacing w:before="120" w:after="120" w:line="288" w:lineRule="auto"/>
        <w:jc w:val="both"/>
        <w:rPr>
          <w:b/>
        </w:rPr>
      </w:pPr>
    </w:p>
    <w:p w14:paraId="444774FE" w14:textId="47D1894A"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4F4B58F5" w14:textId="77777777" w:rsidR="00F1208E" w:rsidRDefault="00F1208E" w:rsidP="009D7F63">
      <w:pPr>
        <w:spacing w:before="120" w:after="120" w:line="288" w:lineRule="auto"/>
        <w:jc w:val="both"/>
      </w:pPr>
    </w:p>
    <w:p w14:paraId="41782145" w14:textId="77777777" w:rsidR="00F1208E" w:rsidRPr="00F1208E" w:rsidRDefault="00F1208E" w:rsidP="00852446">
      <w:pPr>
        <w:spacing w:line="288" w:lineRule="auto"/>
        <w:jc w:val="both"/>
      </w:pPr>
      <w:r w:rsidRPr="00F1208E">
        <w:t xml:space="preserve">Druhá ex-ante kontrola sa vykonáva pri: </w:t>
      </w:r>
    </w:p>
    <w:p w14:paraId="38A13121" w14:textId="77777777" w:rsidR="00F1208E" w:rsidRPr="00F1208E" w:rsidRDefault="00F1208E" w:rsidP="00852446">
      <w:pPr>
        <w:spacing w:line="288" w:lineRule="auto"/>
        <w:jc w:val="both"/>
      </w:pPr>
    </w:p>
    <w:p w14:paraId="1AE68965" w14:textId="77777777" w:rsidR="00F1208E" w:rsidRPr="00F1208E" w:rsidRDefault="00F1208E" w:rsidP="005B7173">
      <w:pPr>
        <w:numPr>
          <w:ilvl w:val="1"/>
          <w:numId w:val="110"/>
        </w:numPr>
        <w:spacing w:line="288" w:lineRule="auto"/>
        <w:ind w:left="426"/>
        <w:jc w:val="both"/>
      </w:pPr>
      <w:r w:rsidRPr="00F1208E">
        <w:t xml:space="preserve">zákazkách, ktoré sú s ohľadom na zvolený postup nadlimitné (okrem VO uskutočnených centrálnou obstarávacou organizáciou podľa § 15 ods. 2 a ods. 4 ZVO); </w:t>
      </w:r>
    </w:p>
    <w:p w14:paraId="1931A955" w14:textId="77777777" w:rsidR="00F1208E" w:rsidRDefault="00F1208E" w:rsidP="005B7173">
      <w:pPr>
        <w:numPr>
          <w:ilvl w:val="1"/>
          <w:numId w:val="110"/>
        </w:numPr>
        <w:spacing w:before="120" w:after="120" w:line="288" w:lineRule="auto"/>
        <w:ind w:left="426"/>
        <w:jc w:val="both"/>
      </w:pPr>
      <w:r w:rsidRPr="00F1208E">
        <w:t>podlimitných zákazkách realizovaných postupom podľa § 113 až 116 ZVO na stavebné práce (bez využitia elektronického trhoviska);</w:t>
      </w:r>
    </w:p>
    <w:p w14:paraId="136FA455" w14:textId="6E178E76" w:rsidR="00F1208E" w:rsidRPr="00F1208E" w:rsidRDefault="00F1208E" w:rsidP="005B7173">
      <w:pPr>
        <w:numPr>
          <w:ilvl w:val="1"/>
          <w:numId w:val="110"/>
        </w:numPr>
        <w:spacing w:before="120" w:after="120" w:line="288" w:lineRule="auto"/>
        <w:ind w:left="426"/>
        <w:jc w:val="both"/>
      </w:pPr>
      <w:r w:rsidRPr="00F1208E">
        <w:t xml:space="preserve">podlimitných zákazkách realizovaných postupom podľa § 113 až 116 ZVO na tovary alebo služby – </w:t>
      </w:r>
      <w:r w:rsidRPr="00F1208E">
        <w:rPr>
          <w:b/>
          <w:i/>
        </w:rPr>
        <w:t>nepovinne z iniciatívy prijímateľa.</w:t>
      </w:r>
    </w:p>
    <w:p w14:paraId="4B2AD9B2" w14:textId="77777777" w:rsidR="00F1208E" w:rsidRPr="00852446" w:rsidRDefault="00F1208E" w:rsidP="0085244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rsidRPr="00F1208E">
        <w:rPr>
          <w:b/>
          <w:i/>
        </w:rPr>
        <w:t>Dôležité upozornenie:</w:t>
      </w:r>
      <w:r w:rsidRPr="00852446">
        <w:rPr>
          <w:b/>
          <w:i/>
        </w:rPr>
        <w:t xml:space="preserve"> </w:t>
      </w:r>
      <w:r w:rsidRPr="00F1208E">
        <w:t xml:space="preserve">V prípade </w:t>
      </w:r>
      <w:r w:rsidRPr="00F1208E">
        <w:rPr>
          <w:b/>
        </w:rPr>
        <w:t>podlimitných zákaziek realizovaných postupom podľa § 113 až 116 ZVO</w:t>
      </w:r>
      <w:r w:rsidRPr="00F1208E">
        <w:t xml:space="preserve"> na tovary alebo služby druhá ex</w:t>
      </w:r>
      <w:r w:rsidRPr="00774183">
        <w:t xml:space="preserve"> – ante</w:t>
      </w:r>
      <w:r w:rsidRPr="00F1208E">
        <w:t xml:space="preserve"> kontrola </w:t>
      </w:r>
      <w:r w:rsidRPr="00F1208E">
        <w:rPr>
          <w:b/>
        </w:rPr>
        <w:t>nie je povinná</w:t>
      </w:r>
      <w:r w:rsidRPr="00F1208E">
        <w:t xml:space="preserve">. Prijímateľ však môže z vlastnej iniciatívy požiadať poskytovateľa o výkon predmetnej kontroly. </w:t>
      </w:r>
      <w:r w:rsidRPr="00F1208E">
        <w:rPr>
          <w:b/>
        </w:rPr>
        <w:t>V prípade, že sa prijímateľ rozhodne z vlastnej iniciatívy požiadať poskytovateľa o výkon druhej ex-ante kontroly postupuje rovnakým spôsobom a platia pre neho rovnaké pravidlá uvedené v tejto časti príručky ako keby bola pre neho predmetná kontrola povinná.</w:t>
      </w:r>
    </w:p>
    <w:p w14:paraId="45E8DAF2" w14:textId="6E4625C2"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w:t>
      </w:r>
    </w:p>
    <w:p w14:paraId="7A55D2BB" w14:textId="142381E2"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w:t>
      </w:r>
      <w:r w:rsidR="00F1208E">
        <w:t xml:space="preserve">kompletnú </w:t>
      </w:r>
      <w:r w:rsidRPr="0073389C">
        <w:t xml:space="preserve">dokumentáciu z VO </w:t>
      </w:r>
      <w:r w:rsidR="00F1208E" w:rsidRPr="00F1208E">
        <w:t>súlade s kapitolou 2.</w:t>
      </w:r>
      <w:r w:rsidR="00F1208E">
        <w:t>5</w:t>
      </w:r>
      <w:r w:rsidR="00F1208E" w:rsidRPr="00F1208E">
        <w:t>.</w:t>
      </w:r>
      <w:r w:rsidR="00F1208E">
        <w:t>5.</w:t>
      </w:r>
      <w:r w:rsidR="00F1208E" w:rsidRPr="00F1208E">
        <w:t xml:space="preserve"> tejto príručky</w:t>
      </w:r>
      <w:r w:rsidRPr="0073389C">
        <w:t xml:space="preserve">.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0D8C59F0"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r w:rsidR="00F1208E">
        <w:rPr>
          <w:rFonts w:cs="Arial"/>
          <w:szCs w:val="19"/>
          <w:lang w:val="sk-SK"/>
        </w:rPr>
        <w:t xml:space="preserve"> </w:t>
      </w:r>
      <w:r w:rsidR="00F1208E" w:rsidRPr="00F1208E">
        <w:rPr>
          <w:rFonts w:cs="Arial"/>
          <w:szCs w:val="19"/>
          <w:lang w:val="sk-SK"/>
        </w:rPr>
        <w:t>(v prípade vylúčenia uchádzača/jeho ponuky)</w:t>
      </w:r>
      <w:r w:rsidRPr="0073389C">
        <w:rPr>
          <w:rFonts w:cs="Arial"/>
          <w:szCs w:val="19"/>
          <w:lang w:val="sk-SK"/>
        </w:rPr>
        <w:t>;</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7A55D2D7" w14:textId="4DF71EB5" w:rsidR="009D7F63" w:rsidRPr="0073389C" w:rsidRDefault="006F0C86" w:rsidP="009D7F63">
      <w:pPr>
        <w:spacing w:before="120" w:after="120" w:line="288" w:lineRule="auto"/>
        <w:jc w:val="both"/>
      </w:pPr>
      <w:r w:rsidRPr="006F0C86">
        <w:rPr>
          <w:b/>
          <w:i/>
          <w:color w:val="FF0000"/>
        </w:rPr>
        <w:t>Povinnosť prijímateľa:</w:t>
      </w:r>
      <w:r w:rsidRPr="006F0C86">
        <w:rPr>
          <w:b/>
          <w:i/>
          <w:color w:val="00B0F0"/>
        </w:rPr>
        <w:t xml:space="preserve">  </w:t>
      </w:r>
      <w:r w:rsidR="00F1208E" w:rsidRPr="00F1208E">
        <w:rPr>
          <w:rFonts w:cs="Arial"/>
          <w:szCs w:val="19"/>
        </w:rPr>
        <w:t xml:space="preserve">Prijímateľ je povinný predložiť poskytovateľovi pri nadlimitných a podlimitných zákazkách, pri ktorých  bola </w:t>
      </w:r>
      <w:r w:rsidR="00F1208E" w:rsidRPr="00F1208E">
        <w:rPr>
          <w:rFonts w:cs="Arial"/>
          <w:b/>
          <w:szCs w:val="19"/>
        </w:rPr>
        <w:t>predložená len jedna, resp. 2 ponuky</w:t>
      </w:r>
      <w:r w:rsidR="00F1208E" w:rsidRPr="00F1208E">
        <w:rPr>
          <w:rFonts w:cs="Arial"/>
          <w:szCs w:val="19"/>
        </w:rPr>
        <w:t xml:space="preserve"> v zmysle </w:t>
      </w:r>
      <w:r w:rsidR="00F1208E" w:rsidRPr="00F1208E">
        <w:rPr>
          <w:rFonts w:cs="Arial"/>
          <w:b/>
          <w:szCs w:val="19"/>
        </w:rPr>
        <w:t>§ 57 ods. 2 ZVO</w:t>
      </w:r>
      <w:r w:rsidR="00F1208E" w:rsidRPr="00F1208E">
        <w:rPr>
          <w:rFonts w:cs="Arial"/>
          <w:szCs w:val="19"/>
        </w:rPr>
        <w:t xml:space="preserve"> odôvodnenie nezrušenia postupu zadávania zákazky. V prípade, že </w:t>
      </w:r>
      <w:r w:rsidR="00F1208E" w:rsidRPr="00F1208E">
        <w:rPr>
          <w:rFonts w:cs="Arial"/>
          <w:b/>
          <w:szCs w:val="19"/>
        </w:rPr>
        <w:t>cena v ponuke uchádzača</w:t>
      </w:r>
      <w:r w:rsidR="00F1208E" w:rsidRPr="00F1208E">
        <w:rPr>
          <w:rFonts w:cs="Arial"/>
          <w:szCs w:val="19"/>
        </w:rPr>
        <w:t xml:space="preserve">, ktorý bol vyhodnotený </w:t>
      </w:r>
      <w:r w:rsidR="00F1208E" w:rsidRPr="00F1208E">
        <w:rPr>
          <w:rFonts w:cs="Arial"/>
          <w:b/>
          <w:szCs w:val="19"/>
        </w:rPr>
        <w:t>ako úspešný, je vyššia ako predpokladaná hodnota zákazky</w:t>
      </w:r>
      <w:r w:rsidR="00F1208E" w:rsidRPr="00F1208E">
        <w:rPr>
          <w:rFonts w:cs="Arial"/>
          <w:szCs w:val="19"/>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F1208E" w:rsidRPr="00F1208E">
        <w:rPr>
          <w:rFonts w:cs="Arial"/>
          <w:b/>
          <w:szCs w:val="19"/>
        </w:rPr>
        <w:t>§ 57 ods. 2 ZVO</w:t>
      </w:r>
      <w:r w:rsidR="00F1208E" w:rsidRPr="00F1208E">
        <w:rPr>
          <w:rFonts w:cs="Arial"/>
          <w:szCs w:val="19"/>
        </w:rPr>
        <w:t xml:space="preserve"> zverejniť v profile </w:t>
      </w:r>
      <w:r w:rsidR="00F1208E" w:rsidRPr="00F1208E">
        <w:rPr>
          <w:rFonts w:cs="Arial"/>
          <w:b/>
          <w:szCs w:val="19"/>
        </w:rPr>
        <w:t>odôvodnenie</w:t>
      </w:r>
      <w:r w:rsidR="00F1208E" w:rsidRPr="00F1208E">
        <w:rPr>
          <w:rFonts w:cs="Arial"/>
          <w:szCs w:val="19"/>
        </w:rPr>
        <w:t xml:space="preserve">, prečo verejné obstarávanie nezrušil. Zároveň je poskytovateľ v prípade </w:t>
      </w:r>
      <w:r w:rsidR="00F1208E" w:rsidRPr="00F1208E">
        <w:rPr>
          <w:rFonts w:cs="Arial"/>
          <w:b/>
          <w:szCs w:val="19"/>
        </w:rPr>
        <w:t>VO s jednou ponukou</w:t>
      </w:r>
      <w:r w:rsidR="00F1208E" w:rsidRPr="00F1208E">
        <w:rPr>
          <w:rFonts w:cs="Arial"/>
          <w:szCs w:val="19"/>
        </w:rPr>
        <w:t xml:space="preserve"> povinný požiadať ÚVO o vykonanie kontroly verejného obstarávania, ak ide o podlimitnú zákazku bez využitia elektronického trhoviska alebo nadlimitnú zákazku, v rámci ktorej nebolo vydané rozhodnutie podľa § 175 ods. 1 alebo ods. 4 ZVO a poskytovateľ neidentifikoval v postupe zadávania zákazky nedostatky s vplyvom alebo možným vplyvom na výsledok VO. Následný postup poskytovateľa bude vyplývať z výsledku tejto kontroly. Ustanovenia týkajúce sa prípadu, že bola predložená jedna ponuka sa </w:t>
      </w:r>
      <w:r w:rsidR="00F1208E" w:rsidRPr="00F1208E">
        <w:rPr>
          <w:rFonts w:cs="Arial"/>
          <w:b/>
          <w:szCs w:val="19"/>
        </w:rPr>
        <w:t>nevzťahujú na zákazky</w:t>
      </w:r>
      <w:r w:rsidR="00F1208E" w:rsidRPr="00F1208E">
        <w:rPr>
          <w:rFonts w:cs="Arial"/>
          <w:szCs w:val="19"/>
        </w:rPr>
        <w:t xml:space="preserve"> s nízkymi hodnotami podľa § 117 ZVO a zákazky s využitím elektronického trhoviska.</w:t>
      </w:r>
      <w:r w:rsidR="00F1208E">
        <w:rPr>
          <w:rFonts w:cs="Arial"/>
          <w:szCs w:val="19"/>
        </w:rPr>
        <w:t xml:space="preserve"> </w:t>
      </w:r>
      <w:r w:rsidR="009D7F63" w:rsidRPr="0073389C">
        <w:rPr>
          <w:b/>
          <w:i/>
          <w:color w:val="00B0F0"/>
        </w:rPr>
        <w:t>Povinnosť poskytovateľa</w:t>
      </w:r>
      <w:r w:rsidR="009D7F63" w:rsidRPr="0073389C">
        <w:rPr>
          <w:b/>
          <w:i/>
          <w:color w:val="5F497A" w:themeColor="accent4" w:themeShade="BF"/>
        </w:rPr>
        <w:t>:</w:t>
      </w:r>
      <w:r w:rsidR="009D7F63" w:rsidRPr="0073389C">
        <w:rPr>
          <w:color w:val="5F497A" w:themeColor="accent4" w:themeShade="BF"/>
        </w:rPr>
        <w:t xml:space="preserve"> </w:t>
      </w:r>
      <w:r w:rsidR="009D7F63"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/správu</w:t>
      </w:r>
      <w:r w:rsidR="00C20764">
        <w:rPr>
          <w:rFonts w:cs="Arial"/>
          <w:szCs w:val="19"/>
        </w:rPr>
        <w:t xml:space="preserve"> z kontroly VO</w:t>
      </w:r>
      <w:r w:rsidR="00C7417C" w:rsidRPr="00C7417C">
        <w:t xml:space="preserve"> </w:t>
      </w:r>
      <w:r w:rsidR="009D7F63" w:rsidRPr="0073389C">
        <w:t xml:space="preserve">prijímateľovi, kde uvedie závery z  </w:t>
      </w:r>
      <w:r w:rsidR="007E7D6C">
        <w:t>finančnej</w:t>
      </w:r>
      <w:r w:rsidR="009D7F63" w:rsidRPr="0073389C">
        <w:t xml:space="preserve"> kontroly VO</w:t>
      </w:r>
      <w:r w:rsidR="00F1208E">
        <w:t xml:space="preserve"> v lehote na výkon kontroly </w:t>
      </w:r>
      <w:r w:rsidR="009D7F63" w:rsidRPr="0073389C">
        <w:t xml:space="preserve"> </w:t>
      </w:r>
      <w:r w:rsidR="00F1208E">
        <w:t>(</w:t>
      </w:r>
      <w:r w:rsidR="009D7F63" w:rsidRPr="0073389C">
        <w:rPr>
          <w:b/>
        </w:rPr>
        <w:t>do 20 pracovných dní</w:t>
      </w:r>
      <w:r w:rsidR="00F1208E">
        <w:rPr>
          <w:b/>
        </w:rPr>
        <w:t>)</w:t>
      </w:r>
      <w:r w:rsidR="009D7F63" w:rsidRPr="0073389C">
        <w:rPr>
          <w:b/>
        </w:rPr>
        <w:t xml:space="preserve"> </w:t>
      </w:r>
      <w:r w:rsidR="009D7F63" w:rsidRPr="0073389C">
        <w:t>v písomnej forme</w:t>
      </w:r>
      <w:r w:rsidR="00F1208E">
        <w:t>.</w:t>
      </w:r>
      <w:r w:rsidR="009D7F63" w:rsidRPr="0073389C">
        <w:t xml:space="preserve"> </w:t>
      </w:r>
      <w:r w:rsidR="00F1208E">
        <w:t>U</w:t>
      </w:r>
      <w:r w:rsidR="009D7F63" w:rsidRPr="0073389C">
        <w:t>vedená lehota je procesnoprávna, t. j. lehota je zachovaná, keď poskytovateľ zašle</w:t>
      </w:r>
      <w:r w:rsidR="00D1430A">
        <w:t xml:space="preserve"> prijímateľovi</w:t>
      </w:r>
      <w:r w:rsidR="009D7F63" w:rsidRPr="0073389C">
        <w:t xml:space="preserve"> závery z  </w:t>
      </w:r>
      <w:r w:rsidR="00F0718F">
        <w:t xml:space="preserve">finančnej </w:t>
      </w:r>
      <w:r w:rsidR="009D7F63"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009635F6" w:rsidR="00D1430A" w:rsidRDefault="00D1430A" w:rsidP="00D1430A">
      <w:pPr>
        <w:spacing w:before="120" w:after="120" w:line="288" w:lineRule="auto"/>
        <w:jc w:val="both"/>
        <w:rPr>
          <w:rFonts w:cs="Arial"/>
          <w:szCs w:val="19"/>
        </w:rPr>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w:t>
      </w:r>
      <w:r w:rsidR="00F1208E" w:rsidRPr="00D1430A">
        <w:t>lehot</w:t>
      </w:r>
      <w:r w:rsidR="00F1208E">
        <w:t>y</w:t>
      </w:r>
      <w:r w:rsidR="00F1208E" w:rsidRPr="00D1430A">
        <w:t xml:space="preserve"> </w:t>
      </w:r>
      <w:r w:rsidRPr="00D1430A">
        <w:rPr>
          <w:rFonts w:cs="Arial"/>
          <w:szCs w:val="19"/>
        </w:rPr>
        <w:t>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41705A0" w14:textId="023F6D4C" w:rsidR="00F1208E" w:rsidRDefault="00F1208E" w:rsidP="00D1430A">
      <w:pPr>
        <w:spacing w:before="120" w:after="120" w:line="288" w:lineRule="auto"/>
        <w:jc w:val="both"/>
        <w:rPr>
          <w:rFonts w:cs="Arial"/>
          <w:szCs w:val="19"/>
        </w:rPr>
      </w:pPr>
      <w:r w:rsidRPr="00F1208E">
        <w:rPr>
          <w:rFonts w:cs="Arial"/>
          <w:szCs w:val="19"/>
        </w:rPr>
        <w:t>Finančná kontrola VO sa považuje za ukončenú zaslaním správy z kontroly VO prijímateľovi.</w:t>
      </w:r>
    </w:p>
    <w:p w14:paraId="1AAAC27C" w14:textId="23F3DE9F" w:rsidR="00F1208E" w:rsidRPr="00D1430A" w:rsidRDefault="00F1208E" w:rsidP="00D1430A">
      <w:pPr>
        <w:spacing w:before="120" w:after="120" w:line="288" w:lineRule="auto"/>
        <w:jc w:val="both"/>
      </w:pPr>
      <w:r w:rsidRPr="00F1208E">
        <w:rPr>
          <w:rFonts w:cs="Arial"/>
          <w:szCs w:val="19"/>
        </w:rPr>
        <w:lastRenderedPageBreak/>
        <w:t>V prípade, ak poskytovateľ</w:t>
      </w:r>
      <w:r w:rsidRPr="00F1208E" w:rsidDel="006526CF">
        <w:rPr>
          <w:rFonts w:cs="Arial"/>
          <w:szCs w:val="19"/>
        </w:rPr>
        <w:t xml:space="preserve"> </w:t>
      </w:r>
      <w:r w:rsidRPr="00F1208E">
        <w:rPr>
          <w:rFonts w:cs="Arial"/>
          <w:szCs w:val="19"/>
        </w:rPr>
        <w:t xml:space="preserve">nezašle/neoboznámi prijímateľa so závermi z  finančnej kontroly z VO v lehote 20 pracovných dní, prijímateľ </w:t>
      </w:r>
      <w:r w:rsidRPr="00F1208E">
        <w:rPr>
          <w:rFonts w:cs="Arial"/>
          <w:b/>
          <w:szCs w:val="19"/>
        </w:rPr>
        <w:t>je oprávnený</w:t>
      </w:r>
      <w:r w:rsidRPr="00F1208E">
        <w:rPr>
          <w:rFonts w:cs="Arial"/>
          <w:szCs w:val="19"/>
        </w:rPr>
        <w:t xml:space="preserve"> </w:t>
      </w:r>
      <w:r w:rsidRPr="00F1208E">
        <w:rPr>
          <w:rFonts w:cs="Arial"/>
          <w:b/>
          <w:szCs w:val="19"/>
        </w:rPr>
        <w:t>pozastaviť realizáciu</w:t>
      </w:r>
      <w:r w:rsidRPr="00F1208E">
        <w:rPr>
          <w:rFonts w:cs="Arial"/>
          <w:szCs w:val="19"/>
        </w:rPr>
        <w:t xml:space="preserve"> </w:t>
      </w:r>
      <w:r w:rsidRPr="00F1208E">
        <w:rPr>
          <w:rFonts w:cs="Arial"/>
          <w:b/>
          <w:szCs w:val="19"/>
        </w:rPr>
        <w:t>projektu</w:t>
      </w:r>
      <w:r w:rsidRPr="00F1208E">
        <w:rPr>
          <w:rFonts w:cs="Arial"/>
          <w:szCs w:val="19"/>
        </w:rPr>
        <w:t xml:space="preserve"> do času doručenia/oboznámenia záverov z  finančnej kontroly VO.</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2499ED24"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72023F" w:rsidR="004221C7" w:rsidRDefault="007B2419" w:rsidP="00BF23E3">
      <w:pPr>
        <w:spacing w:before="120" w:after="120" w:line="288" w:lineRule="auto"/>
        <w:jc w:val="both"/>
      </w:pPr>
      <w:r w:rsidRPr="007B2419">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62774439" w14:textId="77777777"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869833B"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w:t>
      </w:r>
      <w:r w:rsidRPr="006E4DBE">
        <w:lastRenderedPageBreak/>
        <w:t xml:space="preserve">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1DA0D0B9"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w:t>
      </w:r>
      <w:r w:rsidR="00774183" w:rsidRPr="006E4DBE">
        <w:t>1</w:t>
      </w:r>
      <w:r w:rsidR="00774183">
        <w:t>0</w:t>
      </w:r>
      <w:r w:rsidR="00774183" w:rsidRPr="006E4DBE">
        <w:t xml:space="preserve"> </w:t>
      </w:r>
      <w:r w:rsidRPr="006E4DBE">
        <w:t xml:space="preserve">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14:paraId="5447D968" w14:textId="3C03D9A9"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vysoké dodatočné náklady, je poskytovateľ oprávnený uplatniť ex ante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w:t>
      </w:r>
      <w:r w:rsidRPr="006E4DBE">
        <w:lastRenderedPageBreak/>
        <w:t xml:space="preserve">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3"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4F479443"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 xml:space="preserve">okrem prípadov kedy je účinnosť zmluvy viazaná na odkladaciu podmienku (napr. </w:t>
      </w:r>
      <w:r w:rsidR="00774183">
        <w:rPr>
          <w:rFonts w:ascii="Arial" w:hAnsi="Arial" w:cs="Arial"/>
          <w:sz w:val="19"/>
          <w:szCs w:val="19"/>
          <w:lang w:val="sk-SK"/>
        </w:rPr>
        <w:t xml:space="preserve">na </w:t>
      </w:r>
      <w:r w:rsidR="003E07AA" w:rsidRPr="00937DBD">
        <w:rPr>
          <w:rFonts w:ascii="Arial" w:hAnsi="Arial" w:cs="Arial"/>
          <w:sz w:val="19"/>
          <w:szCs w:val="19"/>
          <w:lang w:val="sk-SK"/>
        </w:rPr>
        <w:t>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774183" w:rsidRPr="00774183">
        <w:rPr>
          <w:rFonts w:ascii="Arial" w:hAnsi="Arial" w:cs="Arial"/>
          <w:color w:val="auto"/>
          <w:sz w:val="19"/>
          <w:szCs w:val="19"/>
          <w:lang w:val="sk-SK"/>
        </w:rPr>
        <w:t xml:space="preserve"> </w:t>
      </w:r>
      <w:r w:rsidR="00774183" w:rsidRPr="00774183">
        <w:rPr>
          <w:rFonts w:ascii="Arial" w:hAnsi="Arial" w:cs="Arial"/>
          <w:sz w:val="19"/>
          <w:szCs w:val="19"/>
          <w:lang w:val="sk-SK"/>
        </w:rPr>
        <w:t>alebo na deň doručenia správy z kontroly VO so schvaľujúcim výrokom a pod.</w:t>
      </w:r>
      <w:r w:rsidR="003E07AA" w:rsidRPr="00937DBD">
        <w:rPr>
          <w:rFonts w:ascii="Arial" w:hAnsi="Arial" w:cs="Arial"/>
          <w:sz w:val="19"/>
          <w:szCs w:val="19"/>
          <w:lang w:val="sk-SK"/>
        </w:rPr>
        <w:t>)</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069511E7" w14:textId="260D9E9C" w:rsidR="00774183" w:rsidRDefault="00B73EC8" w:rsidP="005B7173">
      <w:pPr>
        <w:pStyle w:val="Default"/>
        <w:numPr>
          <w:ilvl w:val="0"/>
          <w:numId w:val="111"/>
        </w:numPr>
        <w:spacing w:before="120" w:after="120" w:line="288" w:lineRule="auto"/>
        <w:jc w:val="both"/>
        <w:rPr>
          <w:rFonts w:ascii="Arial" w:hAnsi="Arial" w:cs="Arial"/>
          <w:color w:val="auto"/>
          <w:sz w:val="19"/>
          <w:szCs w:val="19"/>
          <w:lang w:val="sk-SK"/>
        </w:rPr>
      </w:pPr>
      <w:r w:rsidRPr="00B73EC8">
        <w:rPr>
          <w:rFonts w:ascii="Arial" w:hAnsi="Arial" w:cs="Arial"/>
          <w:color w:val="auto"/>
          <w:sz w:val="19"/>
          <w:szCs w:val="19"/>
          <w:lang w:val="sk-SK"/>
        </w:rPr>
        <w:t>zmluva je už platná</w:t>
      </w:r>
      <w:r w:rsid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a  účinná (platí pre zákazky uskutočnené podľa Obchodných podmienok elektronického trhoviska (OPET) verzia 3.3</w:t>
      </w:r>
      <w:r w:rsidR="00774183" w:rsidRPr="00774183">
        <w:rPr>
          <w:rFonts w:ascii="Arial" w:hAnsi="Arial" w:cs="Arial"/>
          <w:color w:val="auto"/>
          <w:sz w:val="19"/>
          <w:szCs w:val="19"/>
          <w:lang w:val="sk-SK"/>
        </w:rPr>
        <w:t xml:space="preserve"> bez odkladacej podmienky nadobudnutia účinnosti viď nižšie</w:t>
      </w:r>
      <w:r w:rsidR="007E728A" w:rsidRPr="007E728A">
        <w:rPr>
          <w:rFonts w:ascii="Arial" w:hAnsi="Arial" w:cs="Arial"/>
          <w:color w:val="auto"/>
          <w:sz w:val="19"/>
          <w:szCs w:val="19"/>
          <w:lang w:val="sk-SK"/>
        </w:rPr>
        <w:t xml:space="preserve">). </w:t>
      </w:r>
    </w:p>
    <w:p w14:paraId="19B28707" w14:textId="1BEDECC3" w:rsidR="007E728A" w:rsidRDefault="00774183" w:rsidP="005B7173">
      <w:pPr>
        <w:pStyle w:val="Default"/>
        <w:numPr>
          <w:ilvl w:val="0"/>
          <w:numId w:val="111"/>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 xml:space="preserve">zmluva je len platná - </w:t>
      </w:r>
      <w:r w:rsidR="007E728A" w:rsidRPr="007E728A">
        <w:rPr>
          <w:rFonts w:ascii="Arial" w:hAnsi="Arial" w:cs="Arial"/>
          <w:color w:val="auto"/>
          <w:sz w:val="19"/>
          <w:szCs w:val="19"/>
          <w:lang w:val="sk-SK"/>
        </w:rPr>
        <w:t xml:space="preserve">rijímateľ v osobitných požiadavkách na plnenie Opisného formulára môže zadať odkladaciu podmienku nadobudnutia účinnosti zmluvy (napr. </w:t>
      </w:r>
      <w:r>
        <w:rPr>
          <w:rFonts w:ascii="Arial" w:hAnsi="Arial" w:cs="Arial"/>
          <w:color w:val="auto"/>
          <w:sz w:val="19"/>
          <w:szCs w:val="19"/>
          <w:lang w:val="sk-SK"/>
        </w:rPr>
        <w:t>schvaľujúce vyjadrenie v správe z</w:t>
      </w:r>
      <w:r w:rsidRP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 xml:space="preserve"> ko</w:t>
      </w:r>
      <w:r w:rsidR="007E728A">
        <w:rPr>
          <w:rFonts w:ascii="Arial" w:hAnsi="Arial" w:cs="Arial"/>
          <w:color w:val="auto"/>
          <w:sz w:val="19"/>
          <w:szCs w:val="19"/>
          <w:lang w:val="sk-SK"/>
        </w:rPr>
        <w:t>ntroly verejného obstarávania)</w:t>
      </w:r>
      <w:r>
        <w:rPr>
          <w:rFonts w:ascii="Arial" w:hAnsi="Arial" w:cs="Arial"/>
          <w:color w:val="auto"/>
          <w:sz w:val="19"/>
          <w:szCs w:val="19"/>
          <w:lang w:val="sk-SK"/>
        </w:rPr>
        <w:t>,</w:t>
      </w:r>
      <w:r w:rsidR="007E728A">
        <w:rPr>
          <w:rFonts w:ascii="Arial" w:hAnsi="Arial" w:cs="Arial"/>
          <w:color w:val="auto"/>
          <w:sz w:val="19"/>
          <w:szCs w:val="19"/>
          <w:lang w:val="sk-SK"/>
        </w:rPr>
        <w:t xml:space="preserve"> </w:t>
      </w:r>
      <w:r>
        <w:rPr>
          <w:rFonts w:ascii="Arial" w:hAnsi="Arial" w:cs="Arial"/>
          <w:color w:val="auto"/>
          <w:sz w:val="19"/>
          <w:szCs w:val="19"/>
          <w:lang w:val="sk-SK"/>
        </w:rPr>
        <w:t>a</w:t>
      </w:r>
      <w:r w:rsidRPr="007E728A">
        <w:rPr>
          <w:rFonts w:ascii="Arial" w:hAnsi="Arial" w:cs="Arial"/>
          <w:color w:val="auto"/>
          <w:sz w:val="19"/>
          <w:szCs w:val="19"/>
          <w:lang w:val="sk-SK"/>
        </w:rPr>
        <w:t>lebo</w:t>
      </w:r>
      <w:r w:rsidRPr="00B73EC8">
        <w:rPr>
          <w:rFonts w:ascii="Arial" w:hAnsi="Arial" w:cs="Arial"/>
          <w:color w:val="auto"/>
          <w:sz w:val="19"/>
          <w:szCs w:val="19"/>
          <w:lang w:val="sk-SK"/>
        </w:rPr>
        <w:t xml:space="preserve"> </w:t>
      </w:r>
    </w:p>
    <w:p w14:paraId="56D73152" w14:textId="6094940A" w:rsidR="003E07AA" w:rsidRPr="003E07AA" w:rsidRDefault="003E07AA" w:rsidP="005B7173">
      <w:pPr>
        <w:pStyle w:val="Default"/>
        <w:numPr>
          <w:ilvl w:val="0"/>
          <w:numId w:val="81"/>
        </w:numPr>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00B124A8">
        <w:rPr>
          <w:rFonts w:ascii="Arial" w:hAnsi="Arial" w:cs="Arial"/>
          <w:color w:val="auto"/>
          <w:sz w:val="19"/>
          <w:szCs w:val="19"/>
          <w:lang w:val="sk-SK"/>
        </w:rPr>
        <w:t>)</w:t>
      </w:r>
      <w:r w:rsidR="007E728A">
        <w:rPr>
          <w:color w:val="auto"/>
          <w:lang w:val="sk-SK"/>
        </w:rPr>
        <w:t xml:space="preserve">– </w:t>
      </w:r>
      <w:r w:rsidR="007E728A" w:rsidRPr="007E728A">
        <w:rPr>
          <w:rFonts w:ascii="Arial" w:hAnsi="Arial" w:cs="Arial"/>
          <w:color w:val="auto"/>
          <w:sz w:val="19"/>
          <w:szCs w:val="19"/>
          <w:lang w:val="sk-SK"/>
        </w:rPr>
        <w:t>platí pre zákazky uskutočnené podľa Obchodných podmienok elektronického trhoviska (OPET) verzia 3.2 a</w:t>
      </w:r>
      <w:r w:rsidR="00774183">
        <w:rPr>
          <w:rFonts w:ascii="Arial" w:hAnsi="Arial" w:cs="Arial"/>
          <w:color w:val="auto"/>
          <w:sz w:val="19"/>
          <w:szCs w:val="19"/>
          <w:lang w:val="sk-SK"/>
        </w:rPr>
        <w:t> </w:t>
      </w:r>
      <w:r w:rsidR="007E728A" w:rsidRPr="007E728A">
        <w:rPr>
          <w:rFonts w:ascii="Arial" w:hAnsi="Arial" w:cs="Arial"/>
          <w:color w:val="auto"/>
          <w:sz w:val="19"/>
          <w:szCs w:val="19"/>
          <w:lang w:val="sk-SK"/>
        </w:rPr>
        <w:t>nižšie</w:t>
      </w:r>
      <w:r w:rsidR="00774183">
        <w:rPr>
          <w:rFonts w:ascii="Arial" w:hAnsi="Arial" w:cs="Arial"/>
          <w:color w:val="auto"/>
          <w:sz w:val="19"/>
          <w:szCs w:val="19"/>
          <w:lang w:val="sk-SK"/>
        </w:rPr>
        <w:t>)</w:t>
      </w:r>
      <w:r w:rsidR="007E728A" w:rsidRPr="007E728A">
        <w:rPr>
          <w:rFonts w:ascii="Arial" w:hAnsi="Arial" w:cs="Arial"/>
          <w:color w:val="auto"/>
          <w:sz w:val="19"/>
          <w:szCs w:val="19"/>
          <w:lang w:val="sk-SK"/>
        </w:rPr>
        <w:t>.</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3F0034ED"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9"/>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05FB3427" w:rsidR="009D7F63" w:rsidRPr="0073389C" w:rsidRDefault="00774183" w:rsidP="009D7F63">
      <w:pPr>
        <w:pStyle w:val="Bulletslevel2"/>
        <w:spacing w:after="120" w:line="288" w:lineRule="auto"/>
        <w:ind w:left="567" w:hanging="283"/>
        <w:rPr>
          <w:rFonts w:cs="Arial"/>
          <w:szCs w:val="19"/>
          <w:lang w:val="sk-SK"/>
        </w:rPr>
      </w:pPr>
      <w:r>
        <w:rPr>
          <w:rFonts w:cs="Arial"/>
          <w:szCs w:val="19"/>
          <w:lang w:val="sk-SK"/>
        </w:rPr>
        <w:t>informácie o</w:t>
      </w:r>
      <w:r w:rsidRPr="0073389C">
        <w:rPr>
          <w:rFonts w:cs="Arial"/>
          <w:szCs w:val="19"/>
          <w:lang w:val="sk-SK"/>
        </w:rPr>
        <w:t xml:space="preserve"> </w:t>
      </w:r>
      <w:r w:rsidR="009D7F63" w:rsidRPr="0073389C">
        <w:rPr>
          <w:rFonts w:cs="Arial"/>
          <w:szCs w:val="19"/>
          <w:lang w:val="sk-SK"/>
        </w:rPr>
        <w:t>výsledku VO/ informácií zaslaných ÚVO a Ú.v. EÚ;</w:t>
      </w:r>
    </w:p>
    <w:p w14:paraId="7A55D2E3" w14:textId="110C7DA9" w:rsidR="009D7F63" w:rsidRDefault="00774183" w:rsidP="009D7F63">
      <w:pPr>
        <w:pStyle w:val="Bulletslevel2"/>
        <w:spacing w:after="120" w:line="288" w:lineRule="auto"/>
        <w:ind w:left="567" w:hanging="283"/>
        <w:rPr>
          <w:rFonts w:cs="Arial"/>
          <w:szCs w:val="19"/>
          <w:lang w:val="sk-SK"/>
        </w:rPr>
      </w:pPr>
      <w:r w:rsidRPr="0073389C">
        <w:rPr>
          <w:rFonts w:cs="Arial"/>
          <w:szCs w:val="19"/>
          <w:lang w:val="sk-SK"/>
        </w:rPr>
        <w:lastRenderedPageBreak/>
        <w:t>potvrdeni</w:t>
      </w:r>
      <w:r>
        <w:rPr>
          <w:rFonts w:cs="Arial"/>
          <w:szCs w:val="19"/>
          <w:lang w:val="sk-SK"/>
        </w:rPr>
        <w:t>a</w:t>
      </w:r>
      <w:r w:rsidRPr="0073389C">
        <w:rPr>
          <w:rFonts w:cs="Arial"/>
          <w:szCs w:val="19"/>
          <w:lang w:val="sk-SK"/>
        </w:rPr>
        <w:t xml:space="preserve"> </w:t>
      </w:r>
      <w:r w:rsidR="009D7F63" w:rsidRPr="0073389C">
        <w:rPr>
          <w:rFonts w:cs="Arial"/>
          <w:szCs w:val="19"/>
          <w:lang w:val="sk-SK"/>
        </w:rPr>
        <w:t>o zverejnení uzavretej zmluvy medzi prijímateľom a úspešným uchádzačom v CRZ, resp. na webovom sídle prijímateľa (uvedené zdokladuje napr. predložením „print screen“);</w:t>
      </w:r>
    </w:p>
    <w:p w14:paraId="0B24E19F" w14:textId="46ACD5A0"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w:t>
      </w:r>
      <w:r w:rsidR="00774183">
        <w:rPr>
          <w:rFonts w:cs="Arial"/>
          <w:szCs w:val="19"/>
          <w:lang w:val="sk-SK"/>
        </w:rPr>
        <w:t>ho</w:t>
      </w:r>
      <w:r w:rsidRPr="00E70656">
        <w:rPr>
          <w:rFonts w:cs="Arial"/>
          <w:szCs w:val="19"/>
          <w:lang w:val="sk-SK"/>
        </w:rPr>
        <w:t xml:space="preserve"> vyhlásenia o neprítomnosti konfliktu záujmov osôb zúčastňujúcich sa na procese VO;</w:t>
      </w:r>
    </w:p>
    <w:p w14:paraId="17560AF1" w14:textId="273D666E"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w:t>
      </w:r>
      <w:r w:rsidR="00774183">
        <w:rPr>
          <w:rFonts w:cs="Arial"/>
          <w:szCs w:val="19"/>
          <w:lang w:val="sk-SK"/>
        </w:rPr>
        <w:t>ho</w:t>
      </w:r>
      <w:r w:rsidRPr="003E07AA">
        <w:rPr>
          <w:rFonts w:cs="Arial"/>
          <w:szCs w:val="19"/>
          <w:lang w:val="sk-SK"/>
        </w:rPr>
        <w:t xml:space="preserve"> </w:t>
      </w:r>
      <w:r w:rsidR="00774183" w:rsidRPr="003E07AA">
        <w:rPr>
          <w:rFonts w:cs="Arial"/>
          <w:szCs w:val="19"/>
          <w:lang w:val="sk-SK"/>
        </w:rPr>
        <w:t>rozhodnuti</w:t>
      </w:r>
      <w:r w:rsidR="00774183">
        <w:rPr>
          <w:rFonts w:cs="Arial"/>
          <w:szCs w:val="19"/>
          <w:lang w:val="sk-SK"/>
        </w:rPr>
        <w:t>a</w:t>
      </w:r>
      <w:r w:rsidR="00774183" w:rsidRPr="003E07AA">
        <w:rPr>
          <w:rFonts w:cs="Arial"/>
          <w:szCs w:val="19"/>
          <w:lang w:val="sk-SK"/>
        </w:rPr>
        <w:t xml:space="preserve"> </w:t>
      </w:r>
      <w:r w:rsidRPr="003E07AA">
        <w:rPr>
          <w:rFonts w:cs="Arial"/>
          <w:szCs w:val="19"/>
          <w:lang w:val="sk-SK"/>
        </w:rPr>
        <w:t>ÚVO, pokiaľ bola v rámci daného VO vykonaná kontrola</w:t>
      </w:r>
      <w:r w:rsidRPr="00E70656">
        <w:rPr>
          <w:rFonts w:cs="Arial"/>
          <w:szCs w:val="19"/>
          <w:lang w:val="sk-SK"/>
        </w:rPr>
        <w:t>;</w:t>
      </w:r>
    </w:p>
    <w:p w14:paraId="7A55D2E4" w14:textId="71B83C22" w:rsidR="009D7F63" w:rsidRPr="0073389C" w:rsidRDefault="00774183" w:rsidP="009D7F63">
      <w:pPr>
        <w:pStyle w:val="Bulletslevel2"/>
        <w:spacing w:after="120" w:line="288" w:lineRule="auto"/>
        <w:ind w:left="567" w:hanging="283"/>
        <w:rPr>
          <w:rFonts w:cs="Arial"/>
          <w:szCs w:val="19"/>
          <w:lang w:val="sk-SK"/>
        </w:rPr>
      </w:pPr>
      <w:r w:rsidRPr="0073389C">
        <w:rPr>
          <w:rFonts w:cs="Arial"/>
          <w:szCs w:val="19"/>
          <w:lang w:val="sk-SK"/>
        </w:rPr>
        <w:t>ďalš</w:t>
      </w:r>
      <w:r>
        <w:rPr>
          <w:rFonts w:cs="Arial"/>
          <w:szCs w:val="19"/>
          <w:lang w:val="sk-SK"/>
        </w:rPr>
        <w:t>ích</w:t>
      </w:r>
      <w:r w:rsidRPr="0073389C">
        <w:rPr>
          <w:rFonts w:cs="Arial"/>
          <w:szCs w:val="19"/>
          <w:lang w:val="sk-SK"/>
        </w:rPr>
        <w:t xml:space="preserve"> </w:t>
      </w:r>
      <w:r w:rsidR="009D7F63" w:rsidRPr="0073389C">
        <w:rPr>
          <w:rFonts w:cs="Arial"/>
          <w:szCs w:val="19"/>
          <w:lang w:val="sk-SK"/>
        </w:rPr>
        <w:t>relevantn</w:t>
      </w:r>
      <w:r>
        <w:rPr>
          <w:rFonts w:cs="Arial"/>
          <w:szCs w:val="19"/>
          <w:lang w:val="sk-SK"/>
        </w:rPr>
        <w:t>ých</w:t>
      </w:r>
      <w:r w:rsidR="009D7F63" w:rsidRPr="0073389C">
        <w:rPr>
          <w:rFonts w:cs="Arial"/>
          <w:szCs w:val="19"/>
          <w:lang w:val="sk-SK"/>
        </w:rPr>
        <w:t xml:space="preserve"> doklad</w:t>
      </w:r>
      <w:r>
        <w:rPr>
          <w:rFonts w:cs="Arial"/>
          <w:szCs w:val="19"/>
          <w:lang w:val="sk-SK"/>
        </w:rPr>
        <w:t>ov</w:t>
      </w:r>
      <w:r w:rsidR="009D7F63" w:rsidRPr="0073389C">
        <w:rPr>
          <w:rFonts w:cs="Arial"/>
          <w:szCs w:val="19"/>
          <w:lang w:val="sk-SK"/>
        </w:rPr>
        <w:t>, týkajúc</w:t>
      </w:r>
      <w:r>
        <w:rPr>
          <w:rFonts w:cs="Arial"/>
          <w:szCs w:val="19"/>
          <w:lang w:val="sk-SK"/>
        </w:rPr>
        <w:t>ich</w:t>
      </w:r>
      <w:r w:rsidR="009D7F63" w:rsidRPr="0073389C">
        <w:rPr>
          <w:rFonts w:cs="Arial"/>
          <w:szCs w:val="19"/>
          <w:lang w:val="sk-SK"/>
        </w:rPr>
        <w:t xml:space="preserv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783FBE82"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r w:rsidR="00774183">
        <w:rPr>
          <w:rFonts w:ascii="Arial" w:hAnsi="Arial" w:cs="Arial"/>
          <w:color w:val="auto"/>
          <w:sz w:val="19"/>
          <w:szCs w:val="19"/>
          <w:lang w:val="sk-SK"/>
        </w:rPr>
        <w:t xml:space="preserve"> </w:t>
      </w:r>
      <w:r w:rsidR="00774183" w:rsidRPr="00774183">
        <w:rPr>
          <w:rFonts w:ascii="Arial" w:hAnsi="Arial" w:cs="Arial"/>
          <w:color w:val="auto"/>
          <w:sz w:val="19"/>
          <w:szCs w:val="19"/>
          <w:lang w:val="sk-SK"/>
        </w:rPr>
        <w:t xml:space="preserve">V prípade, že </w:t>
      </w:r>
      <w:r w:rsidR="00774183" w:rsidRPr="00774183">
        <w:rPr>
          <w:rFonts w:ascii="Arial" w:hAnsi="Arial" w:cs="Arial"/>
          <w:b/>
          <w:color w:val="auto"/>
          <w:sz w:val="19"/>
          <w:szCs w:val="19"/>
          <w:lang w:val="sk-SK"/>
        </w:rPr>
        <w:t>cena v ponuke uchádzača</w:t>
      </w:r>
      <w:r w:rsidR="00774183" w:rsidRPr="00774183">
        <w:rPr>
          <w:rFonts w:ascii="Arial" w:hAnsi="Arial" w:cs="Arial"/>
          <w:color w:val="auto"/>
          <w:sz w:val="19"/>
          <w:szCs w:val="19"/>
          <w:lang w:val="sk-SK"/>
        </w:rPr>
        <w:t xml:space="preserve">, ktorý bol vyhodnotený </w:t>
      </w:r>
      <w:r w:rsidR="00774183" w:rsidRPr="00774183">
        <w:rPr>
          <w:rFonts w:ascii="Arial" w:hAnsi="Arial" w:cs="Arial"/>
          <w:b/>
          <w:color w:val="auto"/>
          <w:sz w:val="19"/>
          <w:szCs w:val="19"/>
          <w:lang w:val="sk-SK"/>
        </w:rPr>
        <w:t>ako úspešný, je vyššia ako predpokladaná hodnota zákazky</w:t>
      </w:r>
      <w:r w:rsidR="00774183" w:rsidRPr="00774183">
        <w:rPr>
          <w:rFonts w:ascii="Arial" w:hAnsi="Arial" w:cs="Arial"/>
          <w:color w:val="auto"/>
          <w:sz w:val="19"/>
          <w:szCs w:val="19"/>
          <w:lang w:val="sk-SK"/>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774183" w:rsidRPr="00774183">
        <w:rPr>
          <w:rFonts w:ascii="Arial" w:hAnsi="Arial" w:cs="Arial"/>
          <w:b/>
          <w:color w:val="auto"/>
          <w:sz w:val="19"/>
          <w:szCs w:val="19"/>
          <w:lang w:val="sk-SK"/>
        </w:rPr>
        <w:t>§ 57 ods. 2 ZVO</w:t>
      </w:r>
      <w:r w:rsidR="00774183" w:rsidRPr="00774183">
        <w:rPr>
          <w:rFonts w:ascii="Arial" w:hAnsi="Arial" w:cs="Arial"/>
          <w:color w:val="auto"/>
          <w:sz w:val="19"/>
          <w:szCs w:val="19"/>
          <w:lang w:val="sk-SK"/>
        </w:rPr>
        <w:t xml:space="preserve"> zverejniť v profile </w:t>
      </w:r>
      <w:r w:rsidR="00774183" w:rsidRPr="00774183">
        <w:rPr>
          <w:rFonts w:ascii="Arial" w:hAnsi="Arial" w:cs="Arial"/>
          <w:b/>
          <w:color w:val="auto"/>
          <w:sz w:val="19"/>
          <w:szCs w:val="19"/>
          <w:lang w:val="sk-SK"/>
        </w:rPr>
        <w:t>odôvodnenie</w:t>
      </w:r>
      <w:r w:rsidR="00774183" w:rsidRPr="00774183">
        <w:rPr>
          <w:rFonts w:ascii="Arial" w:hAnsi="Arial" w:cs="Arial"/>
          <w:color w:val="auto"/>
          <w:sz w:val="19"/>
          <w:szCs w:val="19"/>
          <w:lang w:val="sk-SK"/>
        </w:rPr>
        <w:t xml:space="preserve">, prečo verejné obstarávanie nezrušil. Zároveň je poskytovateľ v prípade </w:t>
      </w:r>
      <w:r w:rsidR="00774183" w:rsidRPr="00774183">
        <w:rPr>
          <w:rFonts w:ascii="Arial" w:hAnsi="Arial" w:cs="Arial"/>
          <w:b/>
          <w:color w:val="auto"/>
          <w:sz w:val="19"/>
          <w:szCs w:val="19"/>
          <w:lang w:val="sk-SK"/>
        </w:rPr>
        <w:t>VO s jednou ponukou</w:t>
      </w:r>
      <w:r w:rsidR="00774183" w:rsidRPr="00774183">
        <w:rPr>
          <w:rFonts w:ascii="Arial" w:hAnsi="Arial" w:cs="Arial"/>
          <w:color w:val="auto"/>
          <w:sz w:val="19"/>
          <w:szCs w:val="19"/>
          <w:lang w:val="sk-SK"/>
        </w:rPr>
        <w:t xml:space="preserve"> povinný požiadať ÚVO o vykonanie kontroly verejného obstarávania, ak ide o podlimitnú zákazku bez využitia elektronického trhoviska alebo nadlimitnú zákazku, v rámci ktorej nebolo vydané rozhodnutie podľa § 175 ods. 1 alebo ods. 4 ZVO a poskytovateľ neidentifikoval v postupe zadávania zákazky nedostatky s vplyvom alebo možným vplyvom na výsledok VO. Následný postup poskytovateľa bude vyplývať z výsledku tejto kontroly. Ustanovenia týkajúce sa prípadu, že bola predložená jedna ponuka sa </w:t>
      </w:r>
      <w:r w:rsidR="00774183" w:rsidRPr="00774183">
        <w:rPr>
          <w:rFonts w:ascii="Arial" w:hAnsi="Arial" w:cs="Arial"/>
          <w:b/>
          <w:color w:val="auto"/>
          <w:sz w:val="19"/>
          <w:szCs w:val="19"/>
          <w:lang w:val="sk-SK"/>
        </w:rPr>
        <w:t>nevzťahujú na zákazky</w:t>
      </w:r>
      <w:r w:rsidR="00774183" w:rsidRPr="00774183">
        <w:rPr>
          <w:rFonts w:ascii="Arial" w:hAnsi="Arial" w:cs="Arial"/>
          <w:color w:val="auto"/>
          <w:sz w:val="19"/>
          <w:szCs w:val="19"/>
          <w:lang w:val="sk-SK"/>
        </w:rPr>
        <w:t xml:space="preserve"> s nízkymi hodnotami podľa § 117 ZVO a zákazky s využitím elektronického trhoviska.</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10"/>
      </w:r>
      <w:r w:rsidR="00BA496C" w:rsidRPr="00BA496C">
        <w:t>, pokiaľ Prijímateľ je povinnou osobou v zmysle zákona o slobodnom prístupe k informáciám.</w:t>
      </w:r>
    </w:p>
    <w:p w14:paraId="4A065DB8" w14:textId="2DA8E1D7"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w:t>
      </w:r>
      <w:r w:rsidRPr="00E70656">
        <w:rPr>
          <w:rFonts w:cs="Arial"/>
          <w:szCs w:val="19"/>
        </w:rPr>
        <w:t>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 xml:space="preserve">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w:t>
      </w:r>
      <w:r w:rsidRPr="00E70656">
        <w:rPr>
          <w:rFonts w:cs="Arial"/>
          <w:szCs w:val="19"/>
        </w:rPr>
        <w:lastRenderedPageBreak/>
        <w:t>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11"/>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0B6406D"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w:t>
      </w:r>
    </w:p>
    <w:p w14:paraId="7A55D2F7" w14:textId="0B953EDA"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 xml:space="preserve">Prijímateľ predkladá poskytovateľovi  </w:t>
      </w:r>
      <w:r w:rsidR="00A85808" w:rsidRPr="0073389C">
        <w:rPr>
          <w:lang w:eastAsia="x-none"/>
        </w:rPr>
        <w:t>zmluv</w:t>
      </w:r>
      <w:r w:rsidR="00A85808">
        <w:rPr>
          <w:lang w:eastAsia="x-none"/>
        </w:rPr>
        <w:t>u</w:t>
      </w:r>
      <w:r w:rsidR="00A85808" w:rsidRPr="0073389C">
        <w:rPr>
          <w:lang w:eastAsia="x-none"/>
        </w:rPr>
        <w:t xml:space="preserve"> </w:t>
      </w:r>
      <w:r w:rsidRPr="0073389C">
        <w:rPr>
          <w:lang w:eastAsia="x-none"/>
        </w:rPr>
        <w:t xml:space="preserve">s úspešným uchádzačom </w:t>
      </w:r>
      <w:r w:rsidR="00A85808" w:rsidRPr="00A85808">
        <w:rPr>
          <w:lang w:eastAsia="x-none"/>
        </w:rPr>
        <w:t>cez ITMS 2014+ spôsobom, ktorý zabezpečí identifikáciu osôb, ktoré zmluvu podpísali, aby bolo možné overiť ich oprávnenosť konať v mene zmluvnej strany.</w:t>
      </w:r>
      <w:r w:rsidRPr="0073389C">
        <w:rPr>
          <w:lang w:eastAsia="x-none"/>
        </w:rPr>
        <w:t xml:space="preserve">. Túto zmluvu predkladá prijímateľ </w:t>
      </w:r>
      <w:r w:rsidR="00A85808" w:rsidRPr="00A85808">
        <w:rPr>
          <w:lang w:eastAsia="x-none"/>
        </w:rPr>
        <w:t>cez ITMS 2014+</w:t>
      </w:r>
      <w:r w:rsidR="00A85808">
        <w:rPr>
          <w:lang w:eastAsia="x-none"/>
        </w:rPr>
        <w:t xml:space="preserve"> </w:t>
      </w:r>
      <w:r w:rsidRPr="0073389C">
        <w:rPr>
          <w:lang w:eastAsia="x-none"/>
        </w:rPr>
        <w:t>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12"/>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7798EC76"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 xml:space="preserve">a postupov VO, resp. porušenie pravidiel a ustanovení legislatívy SR a EÚ a ani iné porušenie ovplyvňujúce oprávnenosť príslušných </w:t>
      </w:r>
      <w:r w:rsidRPr="0073389C">
        <w:rPr>
          <w:lang w:eastAsia="x-none"/>
        </w:rPr>
        <w:lastRenderedPageBreak/>
        <w:t>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62A218B3"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w:t>
      </w:r>
      <w:r w:rsidR="00A85808" w:rsidRPr="00A85808">
        <w:t xml:space="preserve">za účelom ich kontroly </w:t>
      </w:r>
      <w:r w:rsidRPr="0073389C">
        <w:t xml:space="preserve">(pred podpisom oboma zmluvnými stranami) súvisiacich s výsledkom VO </w:t>
      </w:r>
      <w:r w:rsidR="00BC769F">
        <w:t xml:space="preserve">alebo obstarávania </w:t>
      </w:r>
      <w:r w:rsidRPr="0073389C">
        <w:t>spolufinancovaného z</w:t>
      </w:r>
      <w:r w:rsidR="00A85808">
        <w:t> </w:t>
      </w:r>
      <w:r w:rsidRPr="0073389C">
        <w:t>EŠIF</w:t>
      </w:r>
      <w:r w:rsidR="00A85808">
        <w:t>,</w:t>
      </w:r>
      <w:r w:rsidRPr="0073389C">
        <w:t xml:space="preserve"> </w:t>
      </w:r>
      <w:r w:rsidR="00A85808" w:rsidRPr="00A85808">
        <w:t>pri ktorých je hodnota upraveného zmluvného plnenia rovnaká alebo vyššia ako 15 000 EUR bez DPH a/alebo ide o zmeny iné ako úpravu hodnoty zmluvného plnenia.</w:t>
      </w:r>
      <w:r w:rsidRPr="0073389C">
        <w:t xml:space="preserve">. Uvedená povinnosť sa vzťahuje aj na prípady, keď sa dodatok vzťahuje na časť výdavkov, ktoré nie sú oprávnenými výdavkami, avšak sú súčasťou zákazky, ktorá je spolufinancovaná z fondov EŠIF. </w:t>
      </w:r>
      <w:r w:rsidR="00A85808" w:rsidRPr="00A85808">
        <w:t>Uvedená povinnosť sa nevzťahuje na prípady, keď sa dodatkom menia identifikačné a kontaktné údaje zmluvných strán (napr. adresa sídla, kontaktné osoby, číslo bankového účtu a pod.).</w:t>
      </w:r>
      <w:r w:rsidR="00A85808">
        <w:t xml:space="preserve"> </w:t>
      </w:r>
      <w:r w:rsidR="00A85808" w:rsidRPr="00A85808">
        <w:t>V prípade, keď sa dodatkom menia identifikačné a kontaktné údaje zmluvných strán alebo sa mení len hodnota upraveného zmluvného plnenia, ktorá je nižšia ako 15 000 EUR bez DPH, je prijímateľ oprávnený predložiť takýto dodatok až po jeho podpise oboma zmluvnými stranami, teda nie je povinný ho predložiť na schválenie pred jeho podpisom</w:t>
      </w:r>
    </w:p>
    <w:p w14:paraId="7A55D308" w14:textId="7E9BBBB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w:t>
      </w:r>
    </w:p>
    <w:p w14:paraId="212E7F6E" w14:textId="5922E028" w:rsidR="00F25EBB" w:rsidRPr="0073389C" w:rsidRDefault="00F25EBB" w:rsidP="009D7F63">
      <w:pPr>
        <w:spacing w:before="120" w:after="120" w:line="288" w:lineRule="auto"/>
        <w:jc w:val="both"/>
        <w:rPr>
          <w:rFonts w:cs="Arial"/>
          <w:szCs w:val="19"/>
        </w:rPr>
      </w:pPr>
      <w:r w:rsidRPr="00F25EBB">
        <w:rPr>
          <w:rFonts w:cs="Arial"/>
          <w:szCs w:val="19"/>
        </w:rPr>
        <w:t xml:space="preserve">Lehota na výkon kontroly návrhu dodatku je </w:t>
      </w:r>
      <w:r w:rsidR="00A85808" w:rsidRPr="00F25EBB">
        <w:rPr>
          <w:rFonts w:cs="Arial"/>
          <w:szCs w:val="19"/>
        </w:rPr>
        <w:t>1</w:t>
      </w:r>
      <w:r w:rsidR="00A85808">
        <w:rPr>
          <w:rFonts w:cs="Arial"/>
          <w:szCs w:val="19"/>
        </w:rPr>
        <w:t>0</w:t>
      </w:r>
      <w:r w:rsidR="00A85808" w:rsidRPr="00F25EBB">
        <w:rPr>
          <w:rFonts w:cs="Arial"/>
          <w:szCs w:val="19"/>
        </w:rPr>
        <w:t xml:space="preserve"> </w:t>
      </w:r>
      <w:r w:rsidRPr="00F25EBB">
        <w:rPr>
          <w:rFonts w:cs="Arial"/>
          <w:szCs w:val="19"/>
        </w:rPr>
        <w:t>pracovných dní.</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lastRenderedPageBreak/>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13"/>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4F23555A" w14:textId="301B1BD6"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00A85808">
        <w:rPr>
          <w:rFonts w:cs="Arial"/>
          <w:szCs w:val="19"/>
        </w:rPr>
        <w:t xml:space="preserve"> </w:t>
      </w:r>
      <w:r w:rsidRPr="004A1434">
        <w:rPr>
          <w:rFonts w:cs="Arial"/>
          <w:szCs w:val="19"/>
        </w:rPr>
        <w:t>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w:t>
      </w:r>
      <w:r w:rsidRPr="0073389C">
        <w:lastRenderedPageBreak/>
        <w:t xml:space="preserve">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30765704"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 xml:space="preserve">kontrola </w:t>
      </w:r>
      <w:r w:rsidR="00A85808">
        <w:rPr>
          <w:b/>
        </w:rPr>
        <w:t xml:space="preserve">uzavretého </w:t>
      </w:r>
      <w:r w:rsidRPr="0073389C">
        <w:rPr>
          <w:b/>
        </w:rPr>
        <w:t>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14"/>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1B07B171"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00A85808" w:rsidRPr="00A85808">
        <w:t>svojim obsahom spadá do kategórie povinne kontrolovaných návrhov dodatkov podľa pravidiel uvedených v bode e) tejto kapitoly</w:t>
      </w:r>
      <w:r w:rsidR="00A85808">
        <w:t>,</w:t>
      </w:r>
      <w:r w:rsidR="00A85808" w:rsidRPr="00A85808">
        <w:rPr>
          <w:b/>
        </w:rPr>
        <w:t xml:space="preserve"> </w:t>
      </w:r>
      <w:r w:rsidRPr="0073389C">
        <w:rPr>
          <w:b/>
        </w:rPr>
        <w:t>ktorý nebol predmetom kontroly</w:t>
      </w:r>
      <w:r w:rsidRPr="0073389C">
        <w:t xml:space="preserve"> pred jeho podpisom zo strany poskytovateľa, môže byť toto konanie prijímateľa považované za podstatné porušenie zmluvy o NFP. </w:t>
      </w:r>
    </w:p>
    <w:p w14:paraId="7A55D31A" w14:textId="3A2EF253" w:rsidR="009D7F63" w:rsidRPr="0073389C" w:rsidRDefault="009D7F63" w:rsidP="009D7F63">
      <w:pPr>
        <w:spacing w:before="120" w:after="120" w:line="288" w:lineRule="auto"/>
        <w:jc w:val="both"/>
      </w:pPr>
      <w:r w:rsidRPr="0073389C">
        <w:t xml:space="preserve">Poskytovateľ vykoná kontrolu dodatku v lehote </w:t>
      </w:r>
      <w:r w:rsidR="00A85808">
        <w:t>5</w:t>
      </w:r>
      <w:r w:rsidR="00A85808" w:rsidRPr="0073389C">
        <w:t xml:space="preserve"> </w:t>
      </w:r>
      <w:r w:rsidRPr="0073389C">
        <w:t>pracovných dní</w:t>
      </w:r>
      <w:r w:rsidR="00A85808" w:rsidRPr="00A85808">
        <w:rPr>
          <w:rFonts w:cs="Arial"/>
          <w:szCs w:val="19"/>
        </w:rPr>
        <w:t xml:space="preserve"> </w:t>
      </w:r>
      <w:r w:rsidR="00A85808" w:rsidRPr="00A85808">
        <w:t>ak dodatok bol predmetom aj kontroly návrhu dodatku pred jeho podpisom a 15 pracovných dní, ak dodatok nebol predmetom kontroly návrhu dodatku pred jeho podpisom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36133A5C"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w:t>
      </w:r>
      <w:r w:rsidRPr="00963E0D">
        <w:rPr>
          <w:rFonts w:cs="Arial"/>
          <w:szCs w:val="19"/>
        </w:rPr>
        <w:lastRenderedPageBreak/>
        <w:t xml:space="preserve">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1810834B"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r w:rsidR="00A85808">
        <w:rPr>
          <w:b/>
        </w:rPr>
        <w:t xml:space="preserve"> </w:t>
      </w:r>
      <w:r w:rsidR="00A85808" w:rsidRPr="00A85808">
        <w:rPr>
          <w:b/>
        </w:rPr>
        <w:t>a zákaziek zadávaných v rámci dynamického nákupného systému</w:t>
      </w:r>
    </w:p>
    <w:p w14:paraId="6A576B24" w14:textId="0214756F" w:rsidR="007D11DA" w:rsidRDefault="007D11DA" w:rsidP="007D11DA">
      <w:pPr>
        <w:tabs>
          <w:tab w:val="left" w:pos="1014"/>
        </w:tabs>
        <w:spacing w:before="120" w:after="120" w:line="288" w:lineRule="auto"/>
        <w:jc w:val="both"/>
      </w:pPr>
      <w:r>
        <w:t xml:space="preserve">Predmetom kontroly je každá čiastková </w:t>
      </w:r>
      <w:r w:rsidR="00A85808">
        <w:t>zákazka zadávaná na základe</w:t>
      </w:r>
      <w:r>
        <w:t xml:space="preserve"> rámcovej dohody,</w:t>
      </w:r>
      <w:r w:rsidR="00A85808" w:rsidRPr="00A85808">
        <w:t xml:space="preserve"> (nemá sa na mysli rámcová dohoda uzavretá v rámci DNS)</w:t>
      </w:r>
      <w:r w:rsidR="00A85808">
        <w:t xml:space="preserve">, </w:t>
      </w:r>
      <w:r>
        <w:t xml:space="preserve"> </w:t>
      </w:r>
      <w:r w:rsidR="00A85808" w:rsidRPr="00A85808">
        <w:t>a každá zákazka zadávaná v rámci DNS</w:t>
      </w:r>
      <w:r>
        <w:t>,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50D270AC" w14:textId="77777777" w:rsidR="00A85808" w:rsidRPr="00A85808" w:rsidRDefault="00A85808" w:rsidP="00852446">
      <w:pPr>
        <w:tabs>
          <w:tab w:val="left" w:pos="1014"/>
        </w:tabs>
        <w:spacing w:line="288" w:lineRule="auto"/>
        <w:jc w:val="both"/>
      </w:pPr>
      <w:r w:rsidRPr="00A85808">
        <w:t xml:space="preserve">Rámcová dohoda určuje podmienky zadávania zákaziek počas jej platnosti, najmä čo sa týka ceny a predpokladaného množstva predmetu zákazky, t. j. pojem zadávanie zákaziek na základe rámcovej dohody subsumuje pod seba všetky čiastkové objednávky, čiastkové zmluvy, opätovné otvorenia súťaže atď. </w:t>
      </w:r>
    </w:p>
    <w:p w14:paraId="343953D9" w14:textId="77777777" w:rsidR="00A85808" w:rsidRPr="00A85808" w:rsidRDefault="00A85808" w:rsidP="00852446">
      <w:pPr>
        <w:tabs>
          <w:tab w:val="left" w:pos="1014"/>
        </w:tabs>
        <w:spacing w:line="288" w:lineRule="auto"/>
        <w:jc w:val="both"/>
      </w:pPr>
    </w:p>
    <w:p w14:paraId="16526BC0" w14:textId="77777777" w:rsidR="00A85808" w:rsidRPr="00A85808" w:rsidRDefault="00A85808"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85808">
        <w:rPr>
          <w:b/>
          <w:i/>
        </w:rPr>
        <w:t xml:space="preserve">Dôležité upozornenie: </w:t>
      </w:r>
      <w:r w:rsidRPr="00A85808">
        <w:t>Pri zadávaní zákazky na základe rámcovej dohody nemožno vykonať podstatné zmeny a doplnenia podmienok určených v rámcovej dohode.</w:t>
      </w:r>
    </w:p>
    <w:p w14:paraId="72FC55E6" w14:textId="77777777" w:rsidR="00A85808" w:rsidRPr="00A85808" w:rsidRDefault="00A85808" w:rsidP="00852446">
      <w:pPr>
        <w:tabs>
          <w:tab w:val="left" w:pos="1014"/>
        </w:tabs>
        <w:spacing w:line="288" w:lineRule="auto"/>
        <w:jc w:val="both"/>
      </w:pPr>
    </w:p>
    <w:p w14:paraId="55785EC0" w14:textId="77777777" w:rsidR="00A85808" w:rsidRPr="00A85808" w:rsidRDefault="00A85808" w:rsidP="00852446">
      <w:pPr>
        <w:tabs>
          <w:tab w:val="left" w:pos="1014"/>
        </w:tabs>
        <w:spacing w:line="288" w:lineRule="auto"/>
        <w:jc w:val="both"/>
      </w:pPr>
      <w:r w:rsidRPr="00A85808">
        <w:t>Ak má čiastková zákazka charakter objednávky, je objednávka evidovaná v ITMS 2014+. V prípade, ak má byť výsledkom zadávania čiastkovej zákazky na základe rámcovej dohody písomná zmluva, na základe ktorej sa zadávajú objednávky, eviduje sa v ITMS 2014+ iba čiastková zmluva a objednávky budú evidované na úrovni tejto čiastkovej zmluvy.</w:t>
      </w:r>
    </w:p>
    <w:p w14:paraId="05D7D1E2" w14:textId="77777777" w:rsidR="00A85808" w:rsidRPr="00A85808" w:rsidRDefault="00A85808" w:rsidP="00852446">
      <w:pPr>
        <w:tabs>
          <w:tab w:val="left" w:pos="1014"/>
        </w:tabs>
        <w:spacing w:line="288" w:lineRule="auto"/>
        <w:jc w:val="both"/>
      </w:pPr>
    </w:p>
    <w:p w14:paraId="439B6E51" w14:textId="77777777" w:rsidR="00A85808" w:rsidRPr="00A85808" w:rsidRDefault="00A85808" w:rsidP="00852446">
      <w:pPr>
        <w:tabs>
          <w:tab w:val="left" w:pos="1014"/>
        </w:tabs>
        <w:spacing w:line="288" w:lineRule="auto"/>
        <w:jc w:val="both"/>
      </w:pPr>
      <w:r w:rsidRPr="00A85808">
        <w:t xml:space="preserve">DNS je elektronický postup zadávania nadlimitnej zákazky v rozsahu skupiny alebo jej časti podľa slovníka obstarávania na tovary, stavebné práce alebo služby, ktoré sú bežne dostupné na trhu a na základe ktorého je možné zadávať čiastkové zákazky. DNS je vytvorený na určitú dobu. Zadávaniu zákaziek v rámci DNS </w:t>
      </w:r>
      <w:r w:rsidRPr="00A85808">
        <w:lastRenderedPageBreak/>
        <w:t>predchádza vytvorenie DNS a zaradenie záujemcov do DNS, ktoré je možné len po podaní žiadosti záujemcu o zaradenie do DNS a splnení podmienok účasti a požiadaviek stanovených v oznámení o vyhlásení verejného obstarávania a súťažných podkladoch.</w:t>
      </w:r>
    </w:p>
    <w:p w14:paraId="3CE40180" w14:textId="77777777" w:rsidR="00A85808" w:rsidRPr="00A85808" w:rsidRDefault="00A85808" w:rsidP="00852446">
      <w:pPr>
        <w:tabs>
          <w:tab w:val="left" w:pos="1014"/>
        </w:tabs>
        <w:spacing w:line="288" w:lineRule="auto"/>
        <w:jc w:val="both"/>
      </w:pPr>
    </w:p>
    <w:p w14:paraId="121A70CE" w14:textId="77777777" w:rsidR="00A85808" w:rsidRPr="00A85808" w:rsidRDefault="00A85808" w:rsidP="00852446">
      <w:pPr>
        <w:tabs>
          <w:tab w:val="left" w:pos="1014"/>
        </w:tabs>
        <w:spacing w:line="288" w:lineRule="auto"/>
        <w:jc w:val="both"/>
      </w:pPr>
      <w:r w:rsidRPr="00A85808">
        <w:t>Pri zadávaní každej konkrétnej zákazky verejný obstarávateľ elektronicky prostredníctvom funkcionality DNS vyzve na predloženie ponuky všetkých záujemcov, ktorí boli zaradení do DNS, osobitne na každú zákazku, ktorá sa zadáva s využitím tohto systému, pričom náležitosti takejto výzvy na predkladanie ponúk upravuje ZVO. Ponuky predložené v lehote na predkladanie ponúk sa vyhodnocujú podľa kritérií uvedených v oznámení o vyhlásení verejného obstarávania, prípadne spresnených vo výzve na predkladanie ponúk.</w:t>
      </w:r>
    </w:p>
    <w:p w14:paraId="712DF199" w14:textId="77777777" w:rsidR="00A85808" w:rsidRDefault="00A85808" w:rsidP="00852446">
      <w:pPr>
        <w:tabs>
          <w:tab w:val="left" w:pos="1014"/>
        </w:tabs>
        <w:spacing w:line="288" w:lineRule="auto"/>
        <w:jc w:val="both"/>
      </w:pPr>
    </w:p>
    <w:p w14:paraId="4B8F49A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7B27E600" w14:textId="65E9D633" w:rsidR="00F84F81" w:rsidRPr="00F84F81" w:rsidRDefault="00F84F81" w:rsidP="00F84F81">
      <w:pPr>
        <w:tabs>
          <w:tab w:val="left" w:pos="1014"/>
        </w:tabs>
        <w:spacing w:before="120" w:after="120" w:line="288" w:lineRule="auto"/>
        <w:jc w:val="both"/>
      </w:pPr>
      <w:r w:rsidRPr="00F84F81">
        <w:t xml:space="preserve">Finančná kontrola čiastkových zákaziek zadávaných na základe rámcových dohôd  </w:t>
      </w:r>
      <w:r w:rsidR="00A85808" w:rsidRPr="00A85808">
        <w:t xml:space="preserve">a zákaziek zadávaných v rámci DNS </w:t>
      </w:r>
      <w:r w:rsidRPr="00F84F81">
        <w:t xml:space="preserve">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w:t>
      </w:r>
      <w:r w:rsidR="00A85808">
        <w:t xml:space="preserve">resp. </w:t>
      </w:r>
      <w:r w:rsidRPr="00F84F81">
        <w:t>výzvy na predkladanie ponúk do Vestníka VO na zverejnenie.</w:t>
      </w:r>
    </w:p>
    <w:p w14:paraId="6B442EB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5ECCF23D" w:rsidR="00F84F81" w:rsidRPr="00F84F81" w:rsidRDefault="00F84F81" w:rsidP="005B7173">
      <w:pPr>
        <w:numPr>
          <w:ilvl w:val="0"/>
          <w:numId w:val="99"/>
        </w:numPr>
        <w:tabs>
          <w:tab w:val="left" w:pos="1014"/>
        </w:tabs>
        <w:spacing w:before="120" w:after="120" w:line="288" w:lineRule="auto"/>
        <w:jc w:val="both"/>
      </w:pPr>
      <w:r w:rsidRPr="00F84F81">
        <w:t>druhú ex-ante kontrolu</w:t>
      </w:r>
      <w:r w:rsidR="00834537">
        <w:t xml:space="preserve"> a následnú ex-post kontrolu alebo</w:t>
      </w:r>
      <w:r w:rsidRPr="00F84F81">
        <w:t>,</w:t>
      </w:r>
    </w:p>
    <w:p w14:paraId="45C5B354" w14:textId="77777777" w:rsidR="00F84F81" w:rsidRPr="00F84F81" w:rsidRDefault="00F84F81" w:rsidP="005B7173">
      <w:pPr>
        <w:numPr>
          <w:ilvl w:val="0"/>
          <w:numId w:val="99"/>
        </w:numPr>
        <w:tabs>
          <w:tab w:val="left" w:pos="1014"/>
        </w:tabs>
        <w:spacing w:before="120" w:after="120" w:line="288" w:lineRule="auto"/>
        <w:jc w:val="both"/>
      </w:pPr>
      <w:r w:rsidRPr="00F84F81">
        <w:t>štandardnú ex-post kontrolu.</w:t>
      </w:r>
    </w:p>
    <w:p w14:paraId="09357208" w14:textId="6B33688A" w:rsidR="007D11DA" w:rsidRPr="00C12A2D" w:rsidRDefault="007D11DA" w:rsidP="007D11DA">
      <w:pPr>
        <w:tabs>
          <w:tab w:val="left" w:pos="1014"/>
        </w:tabs>
        <w:spacing w:before="120" w:after="120" w:line="288" w:lineRule="auto"/>
        <w:jc w:val="both"/>
      </w:pPr>
      <w:r w:rsidRPr="00C12A2D">
        <w:t xml:space="preserve">Nižšie uvedené členenie rámcových dohôd sa posudzuje podľa finančného limitu vzťahujúceho sa podľa ZVO na </w:t>
      </w:r>
      <w:r w:rsidR="00834537">
        <w:t>typ verejného obstarávateľa</w:t>
      </w:r>
      <w:r w:rsidRPr="00C12A2D">
        <w:t xml:space="preserve">, </w:t>
      </w:r>
      <w:r w:rsidR="00834537" w:rsidRPr="00C12A2D">
        <w:t>ktor</w:t>
      </w:r>
      <w:r w:rsidR="00834537">
        <w:t>ý</w:t>
      </w:r>
      <w:r w:rsidR="00834537" w:rsidRPr="00C12A2D">
        <w:t xml:space="preserve"> </w:t>
      </w:r>
      <w:r w:rsidRPr="00C12A2D">
        <w:t xml:space="preserve">predmetné VO </w:t>
      </w:r>
      <w:r w:rsidR="00834537">
        <w:t>realizuje</w:t>
      </w:r>
      <w:r w:rsidRPr="00C12A2D">
        <w:t>.</w:t>
      </w:r>
    </w:p>
    <w:p w14:paraId="62644943" w14:textId="77777777" w:rsidR="007D11DA" w:rsidRDefault="007D11DA" w:rsidP="007D11DA">
      <w:pPr>
        <w:tabs>
          <w:tab w:val="left" w:pos="1014"/>
        </w:tabs>
        <w:spacing w:before="120" w:after="120" w:line="288" w:lineRule="auto"/>
        <w:jc w:val="both"/>
      </w:pPr>
    </w:p>
    <w:p w14:paraId="3C5B7D8F" w14:textId="2E3E73CA"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 xml:space="preserve">Prijímateľ čiastkovú zmluvu predkladá na kontrolu </w:t>
      </w:r>
      <w:r w:rsidR="00834537">
        <w:t>p</w:t>
      </w:r>
      <w:r w:rsidR="00834537" w:rsidRPr="00697E52">
        <w:t xml:space="preserve">oskytovateľovi </w:t>
      </w:r>
      <w:r w:rsidRPr="00697E52">
        <w:t>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5B7173">
      <w:pPr>
        <w:pStyle w:val="Odsekzoznamu"/>
        <w:numPr>
          <w:ilvl w:val="0"/>
          <w:numId w:val="87"/>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5334BD25" w14:textId="4B7534FE" w:rsidR="00834537" w:rsidRPr="00834537" w:rsidRDefault="007D11DA" w:rsidP="00834537">
      <w:pPr>
        <w:tabs>
          <w:tab w:val="left" w:pos="1014"/>
        </w:tabs>
        <w:spacing w:before="120" w:after="120" w:line="288" w:lineRule="auto"/>
        <w:jc w:val="both"/>
      </w:pPr>
      <w:r>
        <w:t xml:space="preserve">Poskytovateľ kontroluje postup zadávania čiastkových zákaziek z rámcovej dohody na základe dokumentácie predloženej prijímateľom </w:t>
      </w:r>
      <w:r w:rsidR="00834537" w:rsidRPr="00834537">
        <w:t xml:space="preserve">vo fáze po uzatvorení čiastkovej zmluvy (resp. zadaní a akceptácii objednávky) s dodávateľom (štandardná ex-post kontrola), pričom táto čiastková zmluva je už platná a účinná (okrem prípadov, kedy je účinnosť zmluvy viazaná na odkladaciu podmienku, ktorá ešte nenastala).  </w:t>
      </w:r>
    </w:p>
    <w:p w14:paraId="75001771" w14:textId="77777777" w:rsidR="00834537" w:rsidRPr="00834537" w:rsidRDefault="00834537" w:rsidP="00834537">
      <w:pPr>
        <w:tabs>
          <w:tab w:val="left" w:pos="1014"/>
        </w:tabs>
        <w:spacing w:before="120" w:after="120" w:line="288" w:lineRule="auto"/>
        <w:jc w:val="both"/>
      </w:pPr>
      <w:r w:rsidRPr="00834537">
        <w:t xml:space="preserve">Prijímateľ predkladá  poskytovateľovi kompletnú dokumentáciu zo zadávania čiastkovej zákazky na kontrolu cez ITMS 2014+ v súlade s pravidlami uvedenými pre štandardnú ex post kontrolu v bode c) tejto kapitoly. </w:t>
      </w:r>
    </w:p>
    <w:p w14:paraId="72F3CEAA" w14:textId="4AAF7060"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0E4C33DE" w14:textId="77777777" w:rsidR="007D11DA" w:rsidRDefault="007D11DA" w:rsidP="005B7173">
      <w:pPr>
        <w:pStyle w:val="Odsekzoznamu"/>
        <w:numPr>
          <w:ilvl w:val="0"/>
          <w:numId w:val="88"/>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209B9ED8" w:rsidR="007D11DA" w:rsidRDefault="007D11DA" w:rsidP="005B7173">
      <w:pPr>
        <w:pStyle w:val="Odsekzoznamu"/>
        <w:numPr>
          <w:ilvl w:val="0"/>
          <w:numId w:val="88"/>
        </w:numPr>
        <w:tabs>
          <w:tab w:val="left" w:pos="1014"/>
        </w:tabs>
        <w:spacing w:before="120" w:after="120" w:line="288" w:lineRule="auto"/>
        <w:jc w:val="both"/>
      </w:pPr>
      <w:r>
        <w:t>postup vedúci k uzatvoreniu čiastkových zmlúv na základe rámcovej dohody s jedným alebo s viacerými uchádzačmi</w:t>
      </w:r>
      <w:r w:rsidR="00834537">
        <w:t xml:space="preserve"> bez opätovného otvárania súťaže</w:t>
      </w:r>
      <w:r>
        <w:t xml:space="preserve">. </w:t>
      </w:r>
    </w:p>
    <w:p w14:paraId="571B7F5E" w14:textId="7413BC89" w:rsidR="007D11DA" w:rsidRDefault="007D11DA" w:rsidP="007D11DA">
      <w:pPr>
        <w:tabs>
          <w:tab w:val="left" w:pos="1014"/>
        </w:tabs>
        <w:spacing w:before="120" w:after="120" w:line="288" w:lineRule="auto"/>
        <w:jc w:val="both"/>
      </w:pPr>
      <w:r>
        <w:t>Poskytovateľ vykoná kontrolu pred podpisom čiastkovej zmluvy v lehote 20 pracovných dní.</w:t>
      </w:r>
    </w:p>
    <w:p w14:paraId="7D1F8A25" w14:textId="3434D060" w:rsidR="00721741" w:rsidRPr="00721741" w:rsidRDefault="00670B6A" w:rsidP="00721741">
      <w:pPr>
        <w:tabs>
          <w:tab w:val="left" w:pos="1014"/>
        </w:tabs>
        <w:spacing w:before="120" w:after="120" w:line="288" w:lineRule="auto"/>
        <w:jc w:val="both"/>
      </w:pPr>
      <w:r>
        <w:rPr>
          <w:rFonts w:cs="Arial"/>
          <w:b/>
          <w:i/>
          <w:color w:val="FF0000"/>
          <w:szCs w:val="19"/>
        </w:rPr>
        <w:t xml:space="preserve">Povinnosť prijímateľa: </w:t>
      </w:r>
      <w:r w:rsidRPr="00670B6A">
        <w:rPr>
          <w:rFonts w:cs="Arial"/>
          <w:szCs w:val="19"/>
        </w:rPr>
        <w:t>V prípade zadávania</w:t>
      </w:r>
      <w:r w:rsidR="00721741" w:rsidRPr="00721741">
        <w:t xml:space="preserv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38035FC9" w14:textId="3DA15A62" w:rsidR="006B360C" w:rsidRDefault="00670B6A" w:rsidP="007D11DA">
      <w:pPr>
        <w:tabs>
          <w:tab w:val="left" w:pos="1014"/>
        </w:tabs>
        <w:spacing w:before="120" w:after="120" w:line="288" w:lineRule="auto"/>
        <w:jc w:val="both"/>
      </w:pPr>
      <w:r w:rsidRPr="00670B6A">
        <w:t>V prípade úpravy ustanovenia § 169 ods. 2 ZVO, na základe ktorej by sa na zákazky zadávané na základe rámcovej dohody nevzťahovala povinná kontrola ÚVO, táto povinnosť neplatí.</w:t>
      </w:r>
    </w:p>
    <w:p w14:paraId="311C27D3" w14:textId="77777777" w:rsidR="007D11DA" w:rsidRPr="00697E52" w:rsidRDefault="007D11DA" w:rsidP="005B7173">
      <w:pPr>
        <w:pStyle w:val="Odsekzoznamu"/>
        <w:numPr>
          <w:ilvl w:val="0"/>
          <w:numId w:val="87"/>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5B7173">
      <w:pPr>
        <w:pStyle w:val="Odsekzoznamu"/>
        <w:numPr>
          <w:ilvl w:val="0"/>
          <w:numId w:val="106"/>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2137B240"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w:t>
      </w:r>
      <w:r w:rsidR="00670B6A">
        <w:t>)</w:t>
      </w:r>
      <w:r w:rsidR="00721741" w:rsidRPr="00721741">
        <w:t xml:space="preserve"> </w:t>
      </w:r>
      <w:r w:rsidR="00670B6A" w:rsidRPr="00670B6A">
        <w:t>V prípadoch, ak bola čiastková zákazka z rámcovej dohody zadaná napr. ešte pred uzavretím zmluvy o poskytnutí NFP alebo z iných objektívnych dôvodov vyplývajúcich z tejto príručky, vykoná sa jej finančná kontrola ako</w:t>
      </w:r>
      <w:r w:rsidR="00721741" w:rsidRPr="00721741">
        <w:t xml:space="preserve"> štandardná ex-post kontrola</w:t>
      </w:r>
      <w:r>
        <w:t>.</w:t>
      </w:r>
    </w:p>
    <w:p w14:paraId="4127C69E" w14:textId="70BDFF96" w:rsidR="00670B6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w:t>
      </w:r>
      <w:r>
        <w:t>pre druhú ex-</w:t>
      </w:r>
      <w:r w:rsidRPr="00670B6A">
        <w:t>ante kontrolu (v bode b) tejto kapitoly) a pre následnú</w:t>
      </w:r>
      <w:r>
        <w:t xml:space="preserve"> ex-</w:t>
      </w:r>
      <w:r w:rsidRPr="00670B6A">
        <w:t>post kontrolu (v bode d) tejto kapitoly).</w:t>
      </w:r>
      <w:r w:rsidR="007D11DA">
        <w:t xml:space="preserve"> </w:t>
      </w:r>
    </w:p>
    <w:p w14:paraId="627B1273" w14:textId="474EFF22" w:rsidR="007D11DA" w:rsidRDefault="007D11DA" w:rsidP="007D11DA">
      <w:pPr>
        <w:tabs>
          <w:tab w:val="left" w:pos="1014"/>
        </w:tabs>
        <w:spacing w:before="120" w:after="120" w:line="288" w:lineRule="auto"/>
        <w:jc w:val="both"/>
      </w:pPr>
      <w:r>
        <w:t xml:space="preserve">Predmetom kontroly pred podpisom čiastkovej zmluvy s dodávateľom, vykonávanej Poskytovateľom </w:t>
      </w:r>
      <w:r w:rsidR="00670B6A">
        <w:t>je</w:t>
      </w:r>
      <w:r>
        <w:t xml:space="preserve">: </w:t>
      </w:r>
    </w:p>
    <w:p w14:paraId="267FBD5D" w14:textId="2C8056F2" w:rsidR="007D11DA" w:rsidRDefault="007D11DA" w:rsidP="005B7173">
      <w:pPr>
        <w:pStyle w:val="Odsekzoznamu"/>
        <w:numPr>
          <w:ilvl w:val="0"/>
          <w:numId w:val="88"/>
        </w:numPr>
        <w:tabs>
          <w:tab w:val="left" w:pos="1014"/>
        </w:tabs>
        <w:spacing w:line="288" w:lineRule="auto"/>
        <w:jc w:val="both"/>
      </w:pPr>
    </w:p>
    <w:p w14:paraId="0D906EBB" w14:textId="77777777" w:rsidR="007D11DA" w:rsidRDefault="007D11DA" w:rsidP="005B7173">
      <w:pPr>
        <w:pStyle w:val="Odsekzoznamu"/>
        <w:numPr>
          <w:ilvl w:val="0"/>
          <w:numId w:val="88"/>
        </w:numPr>
        <w:tabs>
          <w:tab w:val="left" w:pos="1014"/>
        </w:tabs>
        <w:spacing w:line="288" w:lineRule="auto"/>
        <w:jc w:val="both"/>
      </w:pPr>
      <w:r>
        <w:t xml:space="preserve">postup vedúci k uzatvoreniu čiastkových zmlúv na základe rámcovej dohody. </w:t>
      </w:r>
    </w:p>
    <w:p w14:paraId="78F4BC85" w14:textId="0E6D01E5" w:rsidR="007D11DA" w:rsidRDefault="00670B6A" w:rsidP="007D11DA">
      <w:pPr>
        <w:tabs>
          <w:tab w:val="left" w:pos="1014"/>
        </w:tabs>
        <w:spacing w:before="120" w:after="120" w:line="288" w:lineRule="auto"/>
        <w:jc w:val="both"/>
      </w:pPr>
      <w:r w:rsidRPr="00670B6A">
        <w:t>Predmetom kontroly po podpise čiastkovej zmluvy s dodávateľom, vykonávanej Poskytovateľom sú:</w:t>
      </w:r>
    </w:p>
    <w:p w14:paraId="4707B9BA" w14:textId="6A49446F" w:rsidR="00670B6A" w:rsidRDefault="00670B6A" w:rsidP="005B7173">
      <w:pPr>
        <w:pStyle w:val="Odsekzoznamu"/>
        <w:numPr>
          <w:ilvl w:val="0"/>
          <w:numId w:val="112"/>
        </w:numPr>
        <w:tabs>
          <w:tab w:val="left" w:pos="1014"/>
        </w:tabs>
        <w:spacing w:before="120" w:after="120" w:line="288" w:lineRule="auto"/>
        <w:jc w:val="both"/>
      </w:pPr>
      <w:r w:rsidRPr="00670B6A">
        <w:t>čiastkové zmluvy (resp. objednávky) uzatvárané na základe rámcových dohôd s opätovným otváraním súťaže</w:t>
      </w:r>
      <w:r>
        <w:t>.</w:t>
      </w:r>
    </w:p>
    <w:p w14:paraId="5FF12A2F" w14:textId="2B51DB6C" w:rsidR="007D11DA" w:rsidRDefault="007D11DA" w:rsidP="007D11DA">
      <w:pPr>
        <w:tabs>
          <w:tab w:val="left" w:pos="1014"/>
        </w:tabs>
        <w:spacing w:before="120" w:after="120" w:line="288" w:lineRule="auto"/>
        <w:jc w:val="both"/>
      </w:pPr>
      <w:r>
        <w:lastRenderedPageBreak/>
        <w:t xml:space="preserve">Poskytovateľ vykoná kontrolu pred podpisom čiastkovej zmluvy v lehote 20 pracovných dní </w:t>
      </w:r>
      <w:r w:rsidR="00670B6A">
        <w:t>(podľa pravidiel druhej ex-</w:t>
      </w:r>
      <w:r w:rsidR="00670B6A" w:rsidRPr="00670B6A">
        <w:t>ante kontroly)</w:t>
      </w:r>
      <w:r w:rsidR="00721741" w:rsidRPr="00721741" w:rsidDel="00525654">
        <w:t>.</w:t>
      </w:r>
    </w:p>
    <w:p w14:paraId="7D8379AC" w14:textId="55B01AEF" w:rsidR="00721741" w:rsidRDefault="00670B6A" w:rsidP="00721741">
      <w:pPr>
        <w:tabs>
          <w:tab w:val="left" w:pos="1014"/>
        </w:tabs>
        <w:spacing w:before="120" w:after="120" w:line="288" w:lineRule="auto"/>
        <w:jc w:val="both"/>
      </w:pPr>
      <w:r>
        <w:rPr>
          <w:rFonts w:cs="Arial"/>
          <w:b/>
          <w:i/>
          <w:color w:val="FF0000"/>
          <w:szCs w:val="19"/>
        </w:rPr>
        <w:t xml:space="preserve">Povinnosť prijímateľa: </w:t>
      </w:r>
      <w:r w:rsidR="00721741"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16BC6D0C" w14:textId="3E6E3DBE" w:rsidR="00670B6A" w:rsidRPr="00721741" w:rsidRDefault="00670B6A" w:rsidP="00721741">
      <w:pPr>
        <w:tabs>
          <w:tab w:val="left" w:pos="1014"/>
        </w:tabs>
        <w:spacing w:before="120" w:after="120" w:line="288" w:lineRule="auto"/>
        <w:jc w:val="both"/>
      </w:pPr>
      <w:r w:rsidRPr="00670B6A">
        <w:t>V prípade úpravy ustanovenia § 169 ods. 2 ZVO, na základe ktorej by sa na zákazky zadávané na základe rámcovej dohody nevzťahovala povinná kontrola ÚVO, táto povinnosť neplatí.</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6330C7B1" w:rsidR="007D11DA" w:rsidRDefault="007D11DA" w:rsidP="007D11DA">
      <w:pPr>
        <w:tabs>
          <w:tab w:val="left" w:pos="1014"/>
        </w:tabs>
        <w:spacing w:before="120" w:after="120" w:line="288" w:lineRule="auto"/>
        <w:jc w:val="both"/>
      </w:pPr>
      <w:r>
        <w:t>Kontrolu po podpise čiastkovej zmluvy vykoná Poskytovateľ v lehote 7 pracovných dní</w:t>
      </w:r>
      <w:r w:rsidR="00670B6A">
        <w:t xml:space="preserve"> </w:t>
      </w:r>
      <w:r w:rsidR="00670B6A" w:rsidRPr="00670B6A">
        <w:t xml:space="preserve">(podľa pravidiel </w:t>
      </w:r>
      <w:r w:rsidR="00670B6A">
        <w:t>následnej ex-</w:t>
      </w:r>
      <w:r w:rsidR="00670B6A" w:rsidRPr="00670B6A">
        <w:t xml:space="preserve">post kontroly), resp. 20 pracovných dní </w:t>
      </w:r>
      <w:r w:rsidR="00670B6A">
        <w:t>(podľa pravidiel štandardnej ex-</w:t>
      </w:r>
      <w:r w:rsidR="00670B6A" w:rsidRPr="00670B6A">
        <w:t>post kontroly)</w:t>
      </w:r>
      <w:r>
        <w:t xml:space="preserve">.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5B7173">
      <w:pPr>
        <w:pStyle w:val="Odsekzoznamu"/>
        <w:numPr>
          <w:ilvl w:val="0"/>
          <w:numId w:val="106"/>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7E5B863D"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pričom táto čiastková zmluva je už platná a</w:t>
      </w:r>
      <w:r w:rsidR="00670B6A">
        <w:t> </w:t>
      </w:r>
      <w:r>
        <w:t>účinná</w:t>
      </w:r>
      <w:r w:rsidR="00670B6A">
        <w:t xml:space="preserve"> </w:t>
      </w:r>
      <w:r w:rsidR="00670B6A" w:rsidRPr="00670B6A">
        <w:t>(okrem prípadov, kedy je účinnosť zmluvy viazaná na odkladaciu podmienku, ktorá ešte nenastala)</w:t>
      </w:r>
      <w:r>
        <w:t xml:space="preserve">.  </w:t>
      </w:r>
    </w:p>
    <w:p w14:paraId="4907641B" w14:textId="1839C15B" w:rsidR="007D11D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pre štandardnú ex post kontrolu v bode c) tejto kapitoly. </w:t>
      </w:r>
      <w:r w:rsidR="007D11DA">
        <w:t xml:space="preserve">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ABB88D0" w:rsidR="007D11DA" w:rsidRDefault="007D11DA" w:rsidP="007D11DA">
      <w:pPr>
        <w:tabs>
          <w:tab w:val="left" w:pos="1014"/>
        </w:tabs>
        <w:spacing w:before="120" w:after="120" w:line="288" w:lineRule="auto"/>
        <w:jc w:val="both"/>
      </w:pPr>
      <w:r>
        <w:t xml:space="preserve">Poskytovateľ vykoná túto kontrolu v lehote 20 pracovných dní </w:t>
      </w:r>
      <w:r w:rsidR="00670B6A">
        <w:t>(podľa pravidiel štandardnej ex-</w:t>
      </w:r>
      <w:r w:rsidR="00670B6A" w:rsidRPr="00670B6A">
        <w:t>post kontroly)</w:t>
      </w:r>
      <w:r>
        <w:t>.</w:t>
      </w:r>
    </w:p>
    <w:p w14:paraId="59FF4E45" w14:textId="77777777" w:rsidR="003F77E4" w:rsidRDefault="003F77E4" w:rsidP="007D11DA">
      <w:pPr>
        <w:tabs>
          <w:tab w:val="left" w:pos="1014"/>
        </w:tabs>
        <w:spacing w:before="120" w:after="120" w:line="288" w:lineRule="auto"/>
        <w:jc w:val="both"/>
      </w:pPr>
    </w:p>
    <w:p w14:paraId="5AC80C06" w14:textId="77777777" w:rsidR="003F77E4" w:rsidRPr="003F77E4" w:rsidRDefault="003F77E4" w:rsidP="005B7173">
      <w:pPr>
        <w:numPr>
          <w:ilvl w:val="0"/>
          <w:numId w:val="87"/>
        </w:numPr>
        <w:tabs>
          <w:tab w:val="left" w:pos="1014"/>
        </w:tabs>
        <w:spacing w:line="288" w:lineRule="auto"/>
        <w:jc w:val="both"/>
        <w:rPr>
          <w:b/>
        </w:rPr>
      </w:pPr>
      <w:r w:rsidRPr="003F77E4">
        <w:rPr>
          <w:b/>
        </w:rPr>
        <w:t>Dynamický nákupný systém</w:t>
      </w:r>
    </w:p>
    <w:p w14:paraId="65A1FBAD" w14:textId="77777777" w:rsidR="003F77E4" w:rsidRPr="003F77E4" w:rsidRDefault="003F77E4" w:rsidP="00852446">
      <w:pPr>
        <w:tabs>
          <w:tab w:val="left" w:pos="1014"/>
        </w:tabs>
        <w:spacing w:before="240" w:after="240" w:line="288" w:lineRule="auto"/>
        <w:jc w:val="both"/>
      </w:pPr>
      <w:r w:rsidRPr="003F77E4">
        <w:t>Na kontrolu/finančnú kontrolu DNS a zákaziek zadávaných v rámci DNS, sa primerane vzťahujú všeobecné ustanovenia k výkonu kontroly/finančnej kontroly verejného obstarávania podľa tejto príručky.</w:t>
      </w:r>
    </w:p>
    <w:p w14:paraId="63E71289" w14:textId="44FEF070" w:rsidR="003F77E4" w:rsidRPr="003F77E4" w:rsidRDefault="003F77E4" w:rsidP="00852446">
      <w:pPr>
        <w:tabs>
          <w:tab w:val="left" w:pos="1014"/>
        </w:tabs>
        <w:spacing w:before="240" w:after="240" w:line="288" w:lineRule="auto"/>
        <w:jc w:val="both"/>
      </w:pPr>
      <w:r w:rsidRPr="003F77E4">
        <w:t>Ak bude zriadenie DNS predmetom kontroly/finančnej kontroly zo strany poskytovateľa súčasne so zákazkou zadávanou v rámci DNS, poskytovateľ vykoná zároveň kontrolu zriadenia DNS podľa typu kontroly príslušného postupu zadávania zákazky uvedeného v kapitole 2.5.</w:t>
      </w:r>
      <w:r>
        <w:t>6</w:t>
      </w:r>
      <w:r w:rsidRPr="003F77E4">
        <w:t xml:space="preserve"> tejto príručky.</w:t>
      </w:r>
    </w:p>
    <w:p w14:paraId="63613A52" w14:textId="4E4596F9" w:rsidR="003F77E4" w:rsidRPr="003F77E4" w:rsidRDefault="003F77E4" w:rsidP="00852446">
      <w:pPr>
        <w:tabs>
          <w:tab w:val="left" w:pos="1014"/>
        </w:tabs>
        <w:spacing w:before="240" w:after="240" w:line="288" w:lineRule="auto"/>
        <w:jc w:val="both"/>
      </w:pPr>
      <w:r w:rsidRPr="003F77E4">
        <w:t>Pre aplikáciu správneho postupu pri výkone kontroly/finančnej kontroly verejného obstarávania je potrebné vychádzať z hodnoty zákazky zadávanej v rámci DNS, a následne postupovať primerane podľa kapitoly 2.5.</w:t>
      </w:r>
      <w:r>
        <w:t>6</w:t>
      </w:r>
      <w:r w:rsidRPr="003F77E4">
        <w:t>. tejto príručky.</w:t>
      </w:r>
    </w:p>
    <w:p w14:paraId="695BB81A" w14:textId="77777777" w:rsidR="003F77E4" w:rsidRDefault="003F77E4" w:rsidP="00852446">
      <w:pPr>
        <w:tabs>
          <w:tab w:val="left" w:pos="1014"/>
        </w:tabs>
        <w:spacing w:before="240" w:after="240" w:line="288" w:lineRule="auto"/>
        <w:jc w:val="both"/>
      </w:pPr>
      <w:r w:rsidRPr="003F77E4">
        <w:t>Pod pojmom „zmluvná hodnota zákazky“, sa tento účel rozumie skutočná hodnota zákazky v EUR bez DPH, ktorá bude/je predmetom zmluvy alebo objednávky.</w:t>
      </w:r>
    </w:p>
    <w:p w14:paraId="244529C6" w14:textId="7EB2AE95" w:rsidR="003F77E4" w:rsidRPr="003F77E4" w:rsidRDefault="003F77E4" w:rsidP="00852446">
      <w:pPr>
        <w:tabs>
          <w:tab w:val="left" w:pos="1014"/>
        </w:tabs>
        <w:spacing w:before="240" w:after="240" w:line="288" w:lineRule="auto"/>
        <w:jc w:val="both"/>
      </w:pPr>
      <w:r w:rsidRPr="003F77E4">
        <w:t xml:space="preserve">Predmetom kontroly/finančnej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dôrazom na kontrolu postupu prijímateľa pri vyhodnotení predložených žiadostí o zaradenie do DNS a kontrolu vyhodnotenia ponúk podľa kritérií uvedených v oznámení o vyhlásení verejného obstarávania, prípadne spresnených vo výzve na predkladanie ponúk. Predmetom kontroly/finančnej kontroly je aj kontrola </w:t>
      </w:r>
      <w:r w:rsidRPr="003F77E4">
        <w:lastRenderedPageBreak/>
        <w:t>podpísania zmluvy oprávnenými osobami, ak sa vyžaduje písomná forma zmluvy, jej zverejnenie v súlade so zákonom č. 211/2000 Z. z. a pod.</w:t>
      </w:r>
    </w:p>
    <w:p w14:paraId="6934E183" w14:textId="77777777" w:rsidR="003F77E4" w:rsidRPr="003F77E4" w:rsidRDefault="003F77E4" w:rsidP="00852446">
      <w:pPr>
        <w:tabs>
          <w:tab w:val="left" w:pos="1014"/>
        </w:tabs>
        <w:spacing w:before="240" w:after="240" w:line="288" w:lineRule="auto"/>
        <w:jc w:val="both"/>
      </w:pPr>
      <w:r w:rsidRPr="003F77E4">
        <w:t>Prvá ex-ante kontrola sa v prípade kontroly/finančnej kontroly zákaziek zadávaných v rámci DNS nevykonáva.</w:t>
      </w:r>
    </w:p>
    <w:p w14:paraId="2CBC598C" w14:textId="77777777" w:rsidR="003F77E4" w:rsidRPr="003F77E4" w:rsidRDefault="003F77E4" w:rsidP="00852446">
      <w:pPr>
        <w:tabs>
          <w:tab w:val="left" w:pos="1014"/>
        </w:tabs>
        <w:spacing w:after="120" w:line="288" w:lineRule="auto"/>
        <w:jc w:val="both"/>
      </w:pPr>
    </w:p>
    <w:p w14:paraId="50C42C78"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rovnaká alebo vyššia ako finančný limit pre nadlimitnú zákazku v závislosti od typu obstarávajúceho subjektu a predmetu zákazky</w:t>
      </w:r>
    </w:p>
    <w:p w14:paraId="1E5CBF60" w14:textId="77777777" w:rsidR="003F77E4" w:rsidRPr="003F77E4" w:rsidRDefault="003F77E4" w:rsidP="00852446">
      <w:pPr>
        <w:tabs>
          <w:tab w:val="left" w:pos="1014"/>
        </w:tabs>
        <w:spacing w:before="240" w:after="120" w:line="288" w:lineRule="auto"/>
        <w:jc w:val="both"/>
      </w:pPr>
      <w:r w:rsidRPr="003F77E4">
        <w:t>Poskytovateľ kontroluje postup zadávania zákaziek v rámci DNS na základe dokumentácie predloženej prijímateľom vo fáze pred podpisom zmluvy (druhá ex-ante kontrola) aj po podpise zmluvy s úspešným uchádzačom</w:t>
      </w:r>
      <w:r w:rsidRPr="003F77E4" w:rsidDel="007925A7">
        <w:t xml:space="preserve"> </w:t>
      </w:r>
      <w:r w:rsidRPr="003F77E4">
        <w:t xml:space="preserve"> (následná ex-post kontrola).</w:t>
      </w:r>
    </w:p>
    <w:p w14:paraId="4A607F7D" w14:textId="77777777" w:rsidR="003F77E4" w:rsidRPr="003F77E4" w:rsidRDefault="003F77E4" w:rsidP="00852446">
      <w:pPr>
        <w:tabs>
          <w:tab w:val="left" w:pos="1014"/>
        </w:tabs>
        <w:spacing w:before="240" w:after="120" w:line="288" w:lineRule="auto"/>
        <w:jc w:val="both"/>
      </w:pPr>
      <w:r w:rsidRPr="003F77E4">
        <w:t>V prípadoch, ak bola zákazka v rámci DNS zadaná napr. ešte pred uzavretím zmluvy o poskytnutí NFP alebo z iných objektívnych dôvodov vyplývajúcich z tejto príručky, vykoná sa jej finančná kontrola ako štandardná ex-post kontrola.</w:t>
      </w:r>
    </w:p>
    <w:p w14:paraId="08DB5072" w14:textId="77777777" w:rsidR="003F77E4" w:rsidRPr="003F77E4" w:rsidRDefault="003F77E4" w:rsidP="00852446">
      <w:pPr>
        <w:tabs>
          <w:tab w:val="left" w:pos="1014"/>
        </w:tabs>
        <w:spacing w:before="240" w:after="120" w:line="288" w:lineRule="auto"/>
        <w:jc w:val="both"/>
      </w:pPr>
      <w:r w:rsidRPr="003F77E4">
        <w:t>Prijímateľ predkladá  poskytovateľovi kompletnú dokumentáciu zo zadávania zákaziek v rámci DNS na kontrolu cez ITMS 2014+ v súlade s pravidlami uvedenými pre druhú ex-ante kontrolu (v bode b) tejto kapitoly) a pre následnú ex post kontrolu (v bode d) tejto kapitoly).</w:t>
      </w:r>
    </w:p>
    <w:p w14:paraId="6E45FC42" w14:textId="77777777" w:rsidR="003F77E4" w:rsidRPr="003F77E4" w:rsidRDefault="003F77E4" w:rsidP="00852446">
      <w:pPr>
        <w:tabs>
          <w:tab w:val="left" w:pos="1014"/>
        </w:tabs>
        <w:spacing w:before="240" w:after="120" w:line="288" w:lineRule="auto"/>
        <w:jc w:val="both"/>
      </w:pPr>
      <w:r w:rsidRPr="003F77E4">
        <w:t>Na povinné preskúmanie úkonov kontrolovaného (prijímateľa) Úradom pre verejné obstarávanie podľa § 169 ods. 1 písm. b) v spojení s § 169 ods. 2 ZVO vo vzťahu k zákazkám zadávaným v rámci DNS, ktoré sú nadlimitnými zákazkami, v závislosti od typu obstarávajúceho subjektu a predmetu zákazky</w:t>
      </w:r>
      <w:r w:rsidRPr="003F77E4" w:rsidDel="00915E52">
        <w:t xml:space="preserve"> </w:t>
      </w:r>
      <w:r w:rsidRPr="003F77E4">
        <w:t>a sú financované čo aj z časti z prostriedkov Európskej únie, a to pred zadaním takejto zákazky v rámci DNS, sa aplikujú ustanovenia ZVO platné a účinné v čase vyhlásenia výzvy na predkladanie ponúk, na základe ktorej sa zadáva zákazka v rámci DNS.</w:t>
      </w:r>
    </w:p>
    <w:p w14:paraId="18F9CBF7" w14:textId="48B8C71F" w:rsidR="003F77E4" w:rsidRPr="003F77E4" w:rsidRDefault="003F77E4" w:rsidP="00852446">
      <w:pPr>
        <w:tabs>
          <w:tab w:val="left" w:pos="1014"/>
        </w:tabs>
        <w:spacing w:before="240" w:after="120" w:line="288" w:lineRule="auto"/>
        <w:jc w:val="both"/>
      </w:pPr>
      <w:r w:rsidRPr="003F77E4">
        <w:t>V súlade s pravidlami druhej ex ante kontroly (v kapitole 2.5.</w:t>
      </w:r>
      <w:r>
        <w:t>6</w:t>
      </w:r>
      <w:r w:rsidRPr="003F77E4">
        <w:t>. bod b)) prijímateľ predkladá dokumentáciu na kontrolu najskôr poskytovateľovi a podnet na výkon kontroly na Úrad pre verejné obstarávanie prijímateľ podáva až na základe vyzvania zo strany poskytovateľa. V prípade úpravy ustanovenia § 169 ods. 2 ZVO, na základe ktorej by sa na zákazky zadávané v rámci DNS nevzťahovala povinná kontrola ÚVO, poskytovateľ</w:t>
      </w:r>
      <w:r>
        <w:t xml:space="preserve"> vykoná druhú ex-</w:t>
      </w:r>
      <w:r w:rsidRPr="003F77E4">
        <w:t>ante kontrolu nadlimitnej zákazky a vydá návrh správy/správu z kontroly, pričom nevyzýva prijímateľa na podanie podnetu na ÚVO.</w:t>
      </w:r>
    </w:p>
    <w:p w14:paraId="5B27EB96" w14:textId="0503279B" w:rsidR="003F77E4" w:rsidRPr="003F77E4" w:rsidRDefault="003F77E4" w:rsidP="00852446">
      <w:pPr>
        <w:tabs>
          <w:tab w:val="left" w:pos="1014"/>
        </w:tabs>
        <w:spacing w:before="240" w:after="120" w:line="288" w:lineRule="auto"/>
        <w:jc w:val="both"/>
      </w:pPr>
      <w:r w:rsidRPr="003F77E4">
        <w:t>Poskytovateľ vykoná kontrolu pred podpisom zmluvy s úspešným uchádzačom v lehote 20 pracovných dní (podľa pravidiel druhej ex</w:t>
      </w:r>
      <w:r>
        <w:t>-</w:t>
      </w:r>
      <w:r w:rsidRPr="003F77E4">
        <w:t>ante kontroly).</w:t>
      </w:r>
    </w:p>
    <w:p w14:paraId="16C1A418" w14:textId="3CA6A5F7" w:rsidR="003F77E4" w:rsidRPr="003F77E4" w:rsidRDefault="003F77E4" w:rsidP="00852446">
      <w:pPr>
        <w:tabs>
          <w:tab w:val="left" w:pos="1014"/>
        </w:tabs>
        <w:spacing w:before="240" w:after="120" w:line="288" w:lineRule="auto"/>
        <w:jc w:val="both"/>
      </w:pPr>
      <w:r w:rsidRPr="003F77E4">
        <w:t>Poskytovateľ vykoná kontrolu po podpise zmluvy s úspešným uchádzačom v lehote 7 pracovných dní</w:t>
      </w:r>
      <w:r>
        <w:t xml:space="preserve"> (podľa pravidiel následnej ex-</w:t>
      </w:r>
      <w:r w:rsidRPr="003F77E4">
        <w:t xml:space="preserve">post kontroly), resp. 20 pracovných dní </w:t>
      </w:r>
      <w:r>
        <w:t>(podľa pravidiel štandardnej ex-</w:t>
      </w:r>
      <w:r w:rsidRPr="003F77E4">
        <w:t>post kontroly).</w:t>
      </w:r>
    </w:p>
    <w:p w14:paraId="1DC0F2DB" w14:textId="77777777" w:rsidR="003F77E4" w:rsidRPr="003F77E4" w:rsidRDefault="003F77E4" w:rsidP="00852446">
      <w:pPr>
        <w:tabs>
          <w:tab w:val="left" w:pos="1014"/>
        </w:tabs>
        <w:spacing w:before="240" w:after="120" w:line="288" w:lineRule="auto"/>
        <w:jc w:val="both"/>
      </w:pPr>
    </w:p>
    <w:p w14:paraId="0E316FA3"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nižšia ako finančný limit pre nadlimitnú zákazku v závislosti od typu obstarávajúceho subjektu a predmetu zákazky</w:t>
      </w:r>
    </w:p>
    <w:p w14:paraId="19947CE9" w14:textId="77777777" w:rsidR="003F77E4" w:rsidRPr="003F77E4" w:rsidRDefault="003F77E4" w:rsidP="00852446">
      <w:pPr>
        <w:tabs>
          <w:tab w:val="left" w:pos="1014"/>
        </w:tabs>
        <w:spacing w:after="120" w:line="288" w:lineRule="auto"/>
        <w:jc w:val="both"/>
      </w:pPr>
      <w:r w:rsidRPr="003F77E4">
        <w:t xml:space="preserve">Poskytovateľ kontroluje postup zadávania zákaziek v rámci DNS na základe dokumentácie predloženej prijímateľom vo fáze po uzatvorení čiastkovej zmluvy s dodávateľom (štandardná ex-post kontrola), pričom táto zmluva je už platná a účinná (okrem prípadov, kedy je účinnosť zmluvy viazaná na odkladaciu podmienku, ktorá ešte nenastala).  </w:t>
      </w:r>
    </w:p>
    <w:p w14:paraId="46B0F066" w14:textId="77777777" w:rsidR="003F77E4" w:rsidRPr="003F77E4" w:rsidRDefault="003F77E4" w:rsidP="00852446">
      <w:pPr>
        <w:tabs>
          <w:tab w:val="left" w:pos="1014"/>
        </w:tabs>
        <w:spacing w:after="120" w:line="288" w:lineRule="auto"/>
        <w:jc w:val="both"/>
      </w:pPr>
      <w:r w:rsidRPr="003F77E4">
        <w:t>Prijímateľ predkladá  poskytovateľovi kompletnú dokumentáciu zo zadávania zákaziek v rámci DNS na kontrolu cez ITMS 2014+ v súlade s pravidlami uvedenými pre štandardnú ex post kontrolu v bode c) tejto kapitoly.</w:t>
      </w:r>
    </w:p>
    <w:p w14:paraId="52FA7396" w14:textId="77777777" w:rsidR="003F77E4" w:rsidRPr="003F77E4" w:rsidRDefault="003F77E4" w:rsidP="00852446">
      <w:pPr>
        <w:tabs>
          <w:tab w:val="left" w:pos="1014"/>
        </w:tabs>
        <w:spacing w:after="120" w:line="288" w:lineRule="auto"/>
        <w:jc w:val="both"/>
      </w:pPr>
      <w:r w:rsidRPr="003F77E4">
        <w:lastRenderedPageBreak/>
        <w:t>Ak zmluvná hodnota zákazky zadanej v rámci DNS predstavuje z pohľadu finančného limitu zákazku s nízkou hodnotou podľa § 117 ZVO, môže prijímateľ predložiť dokumentáciu na kontrolu aj súčasne so ŽoP, ktorá obsahuje deklarované výdavky súvisiace so zadaním predmetnej zákazky.</w:t>
      </w:r>
    </w:p>
    <w:p w14:paraId="133F7788" w14:textId="77777777" w:rsidR="003F77E4" w:rsidRPr="003F77E4" w:rsidRDefault="003F77E4" w:rsidP="00852446">
      <w:pPr>
        <w:tabs>
          <w:tab w:val="left" w:pos="1014"/>
        </w:tabs>
        <w:spacing w:after="120" w:line="288" w:lineRule="auto"/>
        <w:jc w:val="both"/>
      </w:pPr>
      <w:r w:rsidRPr="003F77E4">
        <w:t>Poskytovateľ vykoná túto kontrolu v lehote 20 pracovných dní (podľa pravidiel štandardnej ex post kontroly).</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4DA2E18A"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w:t>
      </w:r>
      <w:r w:rsidR="003F77E4">
        <w:rPr>
          <w:rFonts w:cs="Arial"/>
          <w:szCs w:val="19"/>
        </w:rPr>
        <w:t>realizované nadlimitným postupom</w:t>
      </w:r>
      <w:r w:rsidRPr="00EF596F">
        <w:rPr>
          <w:rFonts w:cs="Arial"/>
          <w:szCs w:val="19"/>
        </w:rPr>
        <w:t xml:space="preserve">, COO, prostredníctvom ktorej prijímateľ nadobúda, resp. obstaráva tovary, stavebné práce alebo služby podľa prvého odseku tejto podkapitoly príručky (písm. </w:t>
      </w:r>
      <w:r w:rsidR="00D11BA9">
        <w:rPr>
          <w:rFonts w:cs="Arial"/>
          <w:szCs w:val="19"/>
        </w:rPr>
        <w:t>h</w:t>
      </w:r>
      <w:r w:rsidRPr="00EF596F">
        <w:rPr>
          <w:rFonts w:cs="Arial"/>
          <w:szCs w:val="19"/>
        </w:rPr>
        <w:t xml:space="preserve">)) alebo dotknutý poskytovateľ, ak je rovnakou právnickou osobou ako COO, predloží pripravované centrálne VO na ÚVO za účelom výkonu ex ante posúdenia podľa § 168 ZVO.  </w:t>
      </w:r>
    </w:p>
    <w:p w14:paraId="784E5A38" w14:textId="46A10063" w:rsidR="00D11BA9" w:rsidRDefault="00D11BA9" w:rsidP="00EF596F">
      <w:pPr>
        <w:spacing w:before="120" w:after="120" w:line="288" w:lineRule="auto"/>
        <w:jc w:val="both"/>
        <w:rPr>
          <w:rFonts w:cs="Arial"/>
          <w:szCs w:val="19"/>
        </w:rPr>
      </w:pPr>
      <w:r w:rsidRPr="00D11BA9">
        <w:rPr>
          <w:rFonts w:cs="Arial"/>
          <w:szCs w:val="19"/>
        </w:rPr>
        <w:t>V prípade, že relevantné centrálne VO, ktoré identifikuje prijímateľ a úmysel čerpať z neho oznámi včas poskytovateľovi a COO, je realizované nadlimitným postupom, COO alebo poskytovateľ, ktorý je rovnakou právnickou osobou ako COO, zašle podnet na výkon kontroly na ÚVO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365B4EDD" w14:textId="77777777" w:rsidR="00D11BA9" w:rsidRPr="00D11BA9" w:rsidRDefault="00D11BA9" w:rsidP="00D11BA9">
      <w:pPr>
        <w:spacing w:before="120" w:after="120" w:line="288" w:lineRule="auto"/>
        <w:jc w:val="both"/>
        <w:rPr>
          <w:rFonts w:cs="Arial"/>
          <w:szCs w:val="19"/>
        </w:rPr>
      </w:pPr>
      <w:r w:rsidRPr="00D11BA9">
        <w:rPr>
          <w:rFonts w:cs="Arial"/>
          <w:szCs w:val="19"/>
        </w:rPr>
        <w:t>Poskytovateľ vo fáze pred podpisom zmluvy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hodnota čiastkovej zmluvy vo finančnom limite nadlimitnej zákazky. Povinnosti prijímateľa týkajúce sa finančnej kontroly čiastkových zákaziek zadávaných na základe rámcovej dohody, ktorá je výsledkom centrálneho VO, sa v kontexte vyššie uvedených špecifík  aplikujú podľa kapitoly 2.5.1 písm. g)  tejto príručky.</w:t>
      </w:r>
    </w:p>
    <w:p w14:paraId="2A593913" w14:textId="318D6C70" w:rsidR="00D11BA9" w:rsidRDefault="00D11BA9" w:rsidP="00EF596F">
      <w:pPr>
        <w:spacing w:before="120" w:after="120" w:line="288" w:lineRule="auto"/>
        <w:jc w:val="both"/>
        <w:rPr>
          <w:rFonts w:cs="Arial"/>
          <w:szCs w:val="19"/>
        </w:rPr>
      </w:pPr>
      <w:r w:rsidRPr="00D11BA9">
        <w:rPr>
          <w:rFonts w:cs="Arial"/>
          <w:szCs w:val="19"/>
        </w:rPr>
        <w:t xml:space="preserve">Štandardnú </w:t>
      </w:r>
      <w:r>
        <w:rPr>
          <w:rFonts w:cs="Arial"/>
          <w:szCs w:val="19"/>
        </w:rPr>
        <w:t>ex-</w:t>
      </w:r>
      <w:r w:rsidRPr="00D11BA9">
        <w:rPr>
          <w:rFonts w:cs="Arial"/>
          <w:szCs w:val="19"/>
        </w:rPr>
        <w:t>post kontrolu vykonávajú všetci poskytovatelia, ktorých prijímatelia sú účastníkmi rámcovej dohody, pričom postupujú analogicky ku  kapitole 2.5.</w:t>
      </w:r>
      <w:r>
        <w:rPr>
          <w:rFonts w:cs="Arial"/>
          <w:szCs w:val="19"/>
        </w:rPr>
        <w:t>6</w:t>
      </w:r>
      <w:r w:rsidRPr="00D11BA9">
        <w:rPr>
          <w:rFonts w:cs="Arial"/>
          <w:szCs w:val="19"/>
        </w:rPr>
        <w:t xml:space="preserve"> písm. c). Poskytovateľ, ktorý ako prvý ukončí štandardnú ex post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w:t>
      </w:r>
    </w:p>
    <w:p w14:paraId="494C7487" w14:textId="151F2B06" w:rsidR="00D11BA9" w:rsidRDefault="00D11BA9" w:rsidP="00EF596F">
      <w:pPr>
        <w:spacing w:before="120" w:after="120" w:line="288" w:lineRule="auto"/>
        <w:jc w:val="both"/>
        <w:rPr>
          <w:rFonts w:cs="Arial"/>
          <w:szCs w:val="19"/>
        </w:rPr>
      </w:pPr>
      <w:r w:rsidRPr="00D11BA9">
        <w:rPr>
          <w:rFonts w:cs="Arial"/>
          <w:szCs w:val="19"/>
        </w:rPr>
        <w:t>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w:t>
      </w:r>
    </w:p>
    <w:p w14:paraId="3E7E72FD" w14:textId="77777777" w:rsidR="00963E0D" w:rsidRPr="00963E0D" w:rsidRDefault="00963E0D" w:rsidP="00963E0D">
      <w:pPr>
        <w:spacing w:before="120" w:after="120" w:line="288" w:lineRule="auto"/>
        <w:jc w:val="both"/>
        <w:rPr>
          <w:rFonts w:cs="Arial"/>
          <w:szCs w:val="19"/>
        </w:rPr>
      </w:pPr>
    </w:p>
    <w:p w14:paraId="421396C5" w14:textId="048BD47F" w:rsidR="00D11BA9" w:rsidRPr="00D11BA9" w:rsidRDefault="007D11DA" w:rsidP="00D11BA9">
      <w:pPr>
        <w:spacing w:before="120" w:after="120" w:line="288" w:lineRule="auto"/>
        <w:jc w:val="both"/>
        <w:rPr>
          <w:rFonts w:cs="Arial"/>
          <w:b/>
          <w:i/>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r w:rsidR="00D11BA9" w:rsidRPr="00D11BA9">
        <w:rPr>
          <w:rFonts w:cs="Arial"/>
          <w:b/>
          <w:i/>
          <w:szCs w:val="19"/>
        </w:rPr>
        <w:t xml:space="preserve"> alebo po ukončení schvaľovacieho procesu ŽoNFP a súčasne pred podpisom zmluvy o NFP</w:t>
      </w:r>
    </w:p>
    <w:p w14:paraId="23CC2F85" w14:textId="40E09D24" w:rsidR="00525654" w:rsidRPr="00525654" w:rsidRDefault="00963E0D" w:rsidP="00525654">
      <w:pPr>
        <w:spacing w:before="120" w:after="120" w:line="288" w:lineRule="auto"/>
        <w:jc w:val="both"/>
        <w:rP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ŽoNFP alebo hodnotenia NP v prípade, ak poskytovateľ uvedie v rámci výzvy alebo záväzných podmienok ako podmienku poskytnutia </w:t>
      </w:r>
      <w:r w:rsidRPr="00963E0D">
        <w:rPr>
          <w:rFonts w:cs="Arial"/>
          <w:szCs w:val="19"/>
        </w:rPr>
        <w:lastRenderedPageBreak/>
        <w:t>príspevku</w:t>
      </w:r>
      <w:r w:rsidR="00525654" w:rsidRPr="00525654">
        <w:rPr>
          <w:rFonts w:cs="Arial"/>
          <w:szCs w:val="19"/>
        </w:rPr>
        <w:t xml:space="preserve">, aby žiadateľ mal v čase predloženia ŽoNFP ukončené VO (vo fáze po podpise zmluvy s úspešným uchádzačom), alebo aby žiadateľ mal v čase predloženia ŽoNFP verejné obstarávanie vo fáze pred podpisom zmluvy s úspešným uchádzačom (po vyhodnotení ponúk a po ukončení všetkých revíznych postupov). V tomto prípade je súčasťou výzvy aj informácia, že v schvaľovacom procese ŽoNFP bude vykonaná aj kontrola VO. Pre tento typ kontroly sa primerane použijú ustanovenia kapitoly 2.5.6. písm. b) o druhej ex ante kontrole a kapitoly 2.5.6. písm. c) o štandardnej ex post kontrole. </w:t>
      </w:r>
      <w:r w:rsidR="00D11BA9" w:rsidRPr="00D11BA9">
        <w:rPr>
          <w:rFonts w:cs="Arial"/>
          <w:szCs w:val="19"/>
        </w:rPr>
        <w:t xml:space="preserve"> Po podpise zmluvy o NFP poskytovateľ vykoná administratívnu finančnú kontrolu VO podľa § 8 zákona o finančnej kontrole s ohľadom na fázu, v akom sa predmetné VO nachádza v čase zaslania dokumentácie na kontrolu. Ak je postup zadávania zákazky vo fáze pred podpisom zmluvy s úspešným uchádzačom, poskytovateľ vykoná administratívnu finančnú kontrolu ako druhú ex-ante kontrolu - primerane použijú ustanovenia kapitoly 2.5.</w:t>
      </w:r>
      <w:r w:rsidR="00D11BA9">
        <w:rPr>
          <w:rFonts w:cs="Arial"/>
          <w:szCs w:val="19"/>
        </w:rPr>
        <w:t>6. písm. b) o druhej ex-</w:t>
      </w:r>
      <w:r w:rsidR="00D11BA9" w:rsidRPr="00D11BA9">
        <w:rPr>
          <w:rFonts w:cs="Arial"/>
          <w:szCs w:val="19"/>
        </w:rPr>
        <w:t>ante kontrole. Ak je postup zadávania zákazky vo fáze po podpise zmluvy s úspešným uchádzačom, poskytovateľ vykoná štandardnú ex-post kontrolu - 2.5.</w:t>
      </w:r>
      <w:r w:rsidR="00D11BA9">
        <w:rPr>
          <w:rFonts w:cs="Arial"/>
          <w:szCs w:val="19"/>
        </w:rPr>
        <w:t>6. písm. c) o štandardnej ex-</w:t>
      </w:r>
      <w:r w:rsidR="00D11BA9" w:rsidRPr="00D11BA9">
        <w:rPr>
          <w:rFonts w:cs="Arial"/>
          <w:szCs w:val="19"/>
        </w:rPr>
        <w:t xml:space="preserve">post kontrole. V rámci výkonu administratívnej finančnej kontroly môže </w:t>
      </w:r>
      <w:r w:rsidR="00D11BA9">
        <w:rPr>
          <w:rFonts w:cs="Arial"/>
          <w:szCs w:val="19"/>
        </w:rPr>
        <w:t>poskytovateľ</w:t>
      </w:r>
      <w:r w:rsidR="00D11BA9" w:rsidRPr="00D11BA9">
        <w:rPr>
          <w:rFonts w:cs="Arial"/>
          <w:szCs w:val="19"/>
        </w:rPr>
        <w:t xml:space="preserve"> zohľadniť závery z predchádzajúcej kontroly vykonanej pred podpisom zmluvy o NFP</w:t>
      </w:r>
    </w:p>
    <w:p w14:paraId="7E687725" w14:textId="72CAEE64" w:rsidR="00963E0D" w:rsidRPr="00963E0D" w:rsidRDefault="00525654" w:rsidP="00525654">
      <w:pPr>
        <w:spacing w:before="120" w:after="120" w:line="288" w:lineRule="auto"/>
        <w:jc w:val="both"/>
        <w:rPr>
          <w:rFonts w:cs="Arial"/>
          <w:szCs w:val="19"/>
        </w:rPr>
      </w:pPr>
      <w:r w:rsidRPr="00525654">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w:t>
      </w:r>
      <w:r w:rsidR="00D11BA9" w:rsidRPr="00D11BA9">
        <w:rPr>
          <w:rFonts w:cs="Arial"/>
          <w:szCs w:val="19"/>
        </w:rPr>
        <w:t xml:space="preserve"> výstupu, ktorý môže mať formu</w:t>
      </w:r>
      <w:r w:rsidRPr="00525654">
        <w:rPr>
          <w:rFonts w:cs="Arial"/>
          <w:szCs w:val="19"/>
        </w:rPr>
        <w:t xml:space="preserve"> správy z</w:t>
      </w:r>
      <w:r w:rsidR="00D11BA9">
        <w:rPr>
          <w:rFonts w:cs="Arial"/>
          <w:szCs w:val="19"/>
        </w:rPr>
        <w:t> </w:t>
      </w:r>
      <w:r w:rsidRPr="00525654">
        <w:rPr>
          <w:rFonts w:cs="Arial"/>
          <w:szCs w:val="19"/>
        </w:rPr>
        <w:t>kontroly</w:t>
      </w:r>
      <w:r w:rsidR="00D11BA9">
        <w:rPr>
          <w:rFonts w:cs="Arial"/>
          <w:szCs w:val="19"/>
        </w:rPr>
        <w:t xml:space="preserve"> </w:t>
      </w:r>
      <w:r w:rsidR="00D11BA9" w:rsidRPr="00D11BA9">
        <w:rPr>
          <w:rFonts w:cs="Arial"/>
          <w:szCs w:val="19"/>
        </w:rPr>
        <w:t>(nejde o správu z kontroly podľa zákona o finančnej kontrole)</w:t>
      </w:r>
      <w:r w:rsidRPr="00525654">
        <w:rPr>
          <w:rFonts w:cs="Arial"/>
          <w:szCs w:val="19"/>
        </w:rPr>
        <w:t xml:space="preserve">.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ante kontrole a kapitoly 2.5.6. písm. c) o štandardnej ex post kontrole, ak ods. 2 neurčuje inak. </w:t>
      </w:r>
      <w:r w:rsidR="00D11BA9" w:rsidRPr="00D11BA9">
        <w:rPr>
          <w:rFonts w:cs="Arial"/>
          <w:szCs w:val="19"/>
        </w:rPr>
        <w:t>Po podpise zmluvy o NFP poskytovateľ vykoná administratívnu finančnú kontrolu VO podľa § 8 zákona o finančnej kontrole s ohľadom na fázu, v akej sa predmetné VO nachádza. Ak je postup zadávania zákazky vo fáze pred podpisom zmluvy s úspešným uchádzačom, poskytovateľ vykoná administratívnu finančnú kontrolu ako druhú ex-ante kontrolu, ak je postup zadávania zákazky vo fáze po podpise zmluvy s úspešným uchádzačom, poskytovateľ vykoná štandardnú ex</w:t>
      </w:r>
      <w:r w:rsidR="00D11BA9">
        <w:rPr>
          <w:rFonts w:cs="Arial"/>
          <w:szCs w:val="19"/>
        </w:rPr>
        <w:t>-</w:t>
      </w:r>
      <w:r w:rsidR="00D11BA9" w:rsidRPr="00D11BA9">
        <w:rPr>
          <w:rFonts w:cs="Arial"/>
          <w:szCs w:val="19"/>
        </w:rPr>
        <w:t>post kontrolu. V rámci výkonu kontroly VO môže poskytovateľ zohľadniť závery z predchádzajúcej kontroly vykonanej pred podpisom zmluvy o NFP.</w:t>
      </w:r>
    </w:p>
    <w:p w14:paraId="08AFB650" w14:textId="42C4B321" w:rsidR="00963E0D" w:rsidRPr="00963E0D" w:rsidRDefault="00525654" w:rsidP="00963E0D">
      <w:pPr>
        <w:spacing w:before="120" w:after="120" w:line="288" w:lineRule="auto"/>
        <w:jc w:val="both"/>
        <w:rPr>
          <w:rFonts w:cs="Arial"/>
          <w:szCs w:val="19"/>
        </w:rPr>
      </w:pPr>
      <w:r w:rsidRPr="00525654">
        <w:rPr>
          <w:rFonts w:cs="Arial"/>
          <w:szCs w:val="19"/>
        </w:rPr>
        <w:t>V prípadoch uvedených v</w:t>
      </w:r>
      <w:r w:rsidR="008C41FE">
        <w:rPr>
          <w:rFonts w:cs="Arial"/>
          <w:szCs w:val="19"/>
        </w:rPr>
        <w:t xml:space="preserve"> </w:t>
      </w:r>
      <w:hyperlink w:anchor="kapitola_33727_ods_1" w:history="1">
        <w:r w:rsidR="008C41FE" w:rsidRPr="00525654">
          <w:rPr>
            <w:rStyle w:val="Hypertextovprepojenie"/>
            <w:rFonts w:cs="Arial"/>
            <w:szCs w:val="19"/>
          </w:rPr>
          <w:t>ods. 1 a ods. 2</w:t>
        </w:r>
      </w:hyperlink>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r w:rsidRPr="00525654">
        <w:rPr>
          <w:rFonts w:cs="Arial"/>
          <w:szCs w:val="19"/>
        </w:rPr>
        <w:t>ukončené VO alebo VO pred podpisom zmluvy s úspešným uchádzačom</w:t>
      </w:r>
      <w:r w:rsidR="00963E0D" w:rsidRPr="00963E0D">
        <w:rPr>
          <w:rFonts w:cs="Arial"/>
          <w:szCs w:val="19"/>
        </w:rPr>
        <w:t xml:space="preserve"> už v čase predkladania NP a pri týchto VO bude vykonaná 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3FD27BB4" w14:textId="77777777" w:rsidR="00525654" w:rsidRPr="00525654" w:rsidRDefault="00525654" w:rsidP="00525654">
      <w:pPr>
        <w:spacing w:before="120" w:after="120" w:line="288" w:lineRule="auto"/>
        <w:jc w:val="both"/>
        <w:rPr>
          <w:rFonts w:cs="Arial"/>
          <w:szCs w:val="19"/>
        </w:rPr>
      </w:pPr>
      <w:r w:rsidRPr="00525654">
        <w:rPr>
          <w:rFonts w:cs="Arial"/>
          <w:szCs w:val="19"/>
        </w:rPr>
        <w:t xml:space="preserve">Žiadateľ predkladá v rámci konania o ŽoNFP verejné obstarávanie vo fáze po podpise zmluvy s úspešným uchádzačom </w:t>
      </w:r>
      <w:r w:rsidRPr="00525654">
        <w:rPr>
          <w:rFonts w:cs="Arial"/>
          <w:b/>
          <w:szCs w:val="19"/>
        </w:rPr>
        <w:t>po nadobudnutí  platnosti tejto zmluvy</w:t>
      </w:r>
      <w:r w:rsidRPr="00525654">
        <w:rPr>
          <w:rFonts w:cs="Arial"/>
          <w:szCs w:val="19"/>
        </w:rPr>
        <w:t>, vrátane všetkých dodatkov k tejto zmluve, resp. vo fáze pred podpisom zmluvy s úspešným uchádzačom po vyhodnotení ponúk a ukončení všetkých revíznych postupov, a to ako súčasť povinných príloh ŽoNFP.</w:t>
      </w:r>
    </w:p>
    <w:p w14:paraId="6A162282" w14:textId="0130B059"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w:t>
      </w:r>
      <w:r w:rsidR="00525654">
        <w:rPr>
          <w:rFonts w:cs="Arial"/>
          <w:szCs w:val="19"/>
        </w:rPr>
        <w:t xml:space="preserve">, </w:t>
      </w:r>
      <w:r w:rsidR="00525654" w:rsidRPr="00525654">
        <w:rPr>
          <w:rFonts w:cs="Arial"/>
          <w:szCs w:val="19"/>
        </w:rPr>
        <w:t>resp. NP, ak je kontrola VO vykonaná v rámci schvaľovacieho procesu žiadosti o NFP</w:t>
      </w:r>
      <w:r w:rsidRPr="00963E0D">
        <w:rPr>
          <w:rFonts w:cs="Arial"/>
          <w:szCs w:val="19"/>
        </w:rPr>
        <w:t>. Výstupom kontroly VO nie je v tomto prípade správa z kontroly, ale rozhodnutie o schválení alebo neschválení ŽoNFP</w:t>
      </w:r>
      <w:r w:rsidR="00525654">
        <w:rPr>
          <w:rFonts w:cs="Arial"/>
          <w:szCs w:val="19"/>
        </w:rPr>
        <w:t xml:space="preserve">, </w:t>
      </w:r>
      <w:r w:rsidR="00525654" w:rsidRPr="00525654">
        <w:rPr>
          <w:rFonts w:cs="Arial"/>
          <w:szCs w:val="19"/>
        </w:rPr>
        <w:t xml:space="preserve">resp. NP. V prípade uplatnenia postupu </w:t>
      </w:r>
      <w:r w:rsidR="00525654" w:rsidRPr="00525654">
        <w:rPr>
          <w:rFonts w:cs="Arial"/>
          <w:szCs w:val="19"/>
        </w:rPr>
        <w:lastRenderedPageBreak/>
        <w:t xml:space="preserve">podľa ods. 2 </w:t>
      </w:r>
      <w:r w:rsidR="00D11BA9">
        <w:rPr>
          <w:rFonts w:cs="Arial"/>
          <w:szCs w:val="19"/>
        </w:rPr>
        <w:t xml:space="preserve">môže byť </w:t>
      </w:r>
      <w:r w:rsidR="00525654" w:rsidRPr="00525654">
        <w:rPr>
          <w:rFonts w:cs="Arial"/>
          <w:szCs w:val="19"/>
        </w:rPr>
        <w:t>výstupom z kontroly VO návrh správy z kontroly VO/správa z kontroly VO</w:t>
      </w:r>
      <w:r w:rsidR="00D11BA9">
        <w:rPr>
          <w:rFonts w:cs="Arial"/>
          <w:szCs w:val="19"/>
        </w:rPr>
        <w:t>,</w:t>
      </w:r>
      <w:r w:rsidR="00D11BA9" w:rsidRPr="00D11BA9">
        <w:rPr>
          <w:rFonts w:cs="Arial"/>
          <w:szCs w:val="19"/>
        </w:rPr>
        <w:t xml:space="preserve"> ale výstup z takejto kontroly nie je návrhom správy/správou z kontroly podľa zákona o finančnej kontrole</w:t>
      </w:r>
      <w:r w:rsidRPr="00963E0D">
        <w:rPr>
          <w:rFonts w:cs="Arial"/>
          <w:szCs w:val="19"/>
        </w:rPr>
        <w:t xml:space="preserve">. </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5050D5C7" w:rsidR="00FB16C6" w:rsidRPr="00FB16C6" w:rsidRDefault="00525654" w:rsidP="00FB16C6">
      <w:pPr>
        <w:spacing w:before="120" w:after="120" w:line="288" w:lineRule="auto"/>
        <w:jc w:val="both"/>
        <w:rPr>
          <w:rFonts w:cs="Arial"/>
          <w:szCs w:val="19"/>
        </w:rPr>
      </w:pPr>
      <w:r w:rsidRPr="00525654">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FB16C6">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Pr>
          <w:rFonts w:cs="Arial"/>
          <w:szCs w:val="19"/>
        </w:rPr>
        <w:t xml:space="preserve"> </w:t>
      </w:r>
      <w:r w:rsidRPr="00525654">
        <w:rPr>
          <w:rFonts w:cs="Arial"/>
          <w:szCs w:val="19"/>
        </w:rPr>
        <w:t>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20FF6FC2"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r w:rsidR="00DF5D23" w:rsidRPr="006162A9">
        <w:rPr>
          <w:rStyle w:val="Hypertextovprepojenie"/>
          <w:rFonts w:cs="Arial"/>
          <w:color w:val="auto"/>
          <w:szCs w:val="19"/>
          <w:u w:val="none"/>
        </w:rPr>
        <w:t>, resp.</w:t>
      </w:r>
      <w:r w:rsidR="005B7659" w:rsidRPr="006162A9">
        <w:rPr>
          <w:rStyle w:val="Hypertextovprepojenie"/>
          <w:rFonts w:cs="Arial"/>
          <w:color w:val="auto"/>
          <w:szCs w:val="19"/>
        </w:rPr>
        <w:t xml:space="preserve"> </w:t>
      </w:r>
      <w:r w:rsidR="005B7659" w:rsidRPr="005B7659">
        <w:rPr>
          <w:rStyle w:val="Hypertextovprepojenie"/>
          <w:rFonts w:cs="Arial"/>
          <w:szCs w:val="19"/>
        </w:rPr>
        <w:t>http://www.reformuj.sk/dokument/usmernenia-riadiaceho-organu/</w:t>
      </w:r>
      <w:r>
        <w:rPr>
          <w:rFonts w:cs="Arial"/>
          <w:szCs w:val="19"/>
        </w:rPr>
        <w:t>.</w:t>
      </w:r>
    </w:p>
    <w:p w14:paraId="4E48F185" w14:textId="7A04A0F6" w:rsidR="005C056B" w:rsidRDefault="00D11BA9" w:rsidP="00963E0D">
      <w:pPr>
        <w:spacing w:before="120" w:after="120" w:line="288" w:lineRule="auto"/>
        <w:jc w:val="both"/>
        <w:rPr>
          <w:rFonts w:cs="Arial"/>
          <w:szCs w:val="19"/>
        </w:rPr>
      </w:pPr>
      <w:r w:rsidRPr="00D11BA9">
        <w:rPr>
          <w:rFonts w:cs="Arial"/>
          <w:szCs w:val="19"/>
        </w:rPr>
        <w:t>Výstupom z kontroly VO individuálnych projektov pred podpisom zmluvy o NFP môže byť návrh správy/správa z kontroly, ale výstup z takejto kontroly nie je návrhom správy/správou z kontroly podľa zákona o finančnej kontrole. Po podpise zmluvy o NFP poskytovateľ vykoná administratívnu finančnú kontrolu VO s ohľadom na fázu, v ak</w:t>
      </w:r>
      <w:r w:rsidR="00D37AEA">
        <w:rPr>
          <w:rFonts w:cs="Arial"/>
          <w:szCs w:val="19"/>
        </w:rPr>
        <w:t>ej</w:t>
      </w:r>
      <w:r w:rsidRPr="00D11BA9">
        <w:rPr>
          <w:rFonts w:cs="Arial"/>
          <w:szCs w:val="19"/>
        </w:rPr>
        <w:t xml:space="preserve"> sa predmetné VO nachádza. V rámci výkonu administratívnej finančnej kontroly môže poskytovateľ zohľadniť závery z predchádzajúcej kontroly vykonanej pred podpisom zmluvy o NFP.</w:t>
      </w:r>
      <w:r w:rsidR="005C056B" w:rsidRPr="005C056B">
        <w:rPr>
          <w:rFonts w:cs="Arial"/>
          <w:szCs w:val="19"/>
        </w:rPr>
        <w:t xml:space="preserve">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540" w:name="_Toc440372884"/>
      <w:bookmarkStart w:id="541" w:name="_Toc1543532"/>
      <w:r w:rsidRPr="0073389C">
        <w:rPr>
          <w:lang w:val="sk-SK"/>
        </w:rPr>
        <w:t>Finančné opravy</w:t>
      </w:r>
      <w:bookmarkEnd w:id="540"/>
      <w:bookmarkEnd w:id="541"/>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lastRenderedPageBreak/>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1E9FEC13" w:rsidR="00064DDF" w:rsidRDefault="00566C38" w:rsidP="00064DDF">
      <w:pPr>
        <w:spacing w:before="120" w:after="120" w:line="288" w:lineRule="auto"/>
        <w:jc w:val="both"/>
        <w:rPr>
          <w:rFonts w:cs="Arial"/>
          <w:szCs w:val="19"/>
        </w:rPr>
      </w:pPr>
      <w:r w:rsidRPr="00566C38">
        <w:rPr>
          <w:rFonts w:cs="Arial"/>
          <w:szCs w:val="19"/>
        </w:rPr>
        <w:t xml:space="preserve">Poskytovateľ je oprávnený </w:t>
      </w:r>
      <w:r w:rsidR="00D37AEA">
        <w:rPr>
          <w:rFonts w:cs="Arial"/>
          <w:szCs w:val="19"/>
        </w:rPr>
        <w:t>uplatniť</w:t>
      </w:r>
      <w:r w:rsidR="00D37AEA" w:rsidRPr="00566C38">
        <w:rPr>
          <w:rFonts w:cs="Arial"/>
          <w:szCs w:val="19"/>
        </w:rPr>
        <w:t xml:space="preserve"> </w:t>
      </w:r>
      <w:r w:rsidRPr="00566C38">
        <w:rPr>
          <w:rFonts w:cs="Arial"/>
          <w:szCs w:val="19"/>
        </w:rPr>
        <w:t>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24E801C6" w14:textId="04BEB0B5" w:rsidR="00D37AEA" w:rsidRDefault="00D37AEA" w:rsidP="005B7173">
      <w:pPr>
        <w:pStyle w:val="Odsekzoznamu"/>
        <w:numPr>
          <w:ilvl w:val="0"/>
          <w:numId w:val="100"/>
        </w:numPr>
        <w:spacing w:before="120" w:after="120" w:line="288" w:lineRule="auto"/>
        <w:jc w:val="both"/>
        <w:rPr>
          <w:rFonts w:cs="Arial"/>
          <w:szCs w:val="19"/>
        </w:rPr>
      </w:pPr>
      <w:r>
        <w:rPr>
          <w:rFonts w:cs="Arial"/>
          <w:szCs w:val="19"/>
        </w:rPr>
        <w:t>Druhá ex-ante kontrola,</w:t>
      </w:r>
    </w:p>
    <w:p w14:paraId="542E29E2" w14:textId="07F535A3" w:rsidR="00064DDF" w:rsidRP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5B7173">
      <w:pPr>
        <w:pStyle w:val="Odsekzoznamu"/>
        <w:numPr>
          <w:ilvl w:val="0"/>
          <w:numId w:val="100"/>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228DB3A6" w14:textId="556FCAC9" w:rsidR="00D37AEA" w:rsidRPr="00D37AEA"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dodatkov pred podpisom (ak by nezrealizovanie zmien vyplývajúcich z dodatku preukázateľne spôsobilo nemožnosť splnenia pôvodnej zmluvy, alebo by táto skutočnosť znamenala pre prijímateľa neprimerané ťažkosti),</w:t>
      </w:r>
    </w:p>
    <w:p w14:paraId="4BA72217" w14:textId="77777777" w:rsidR="00D37AEA"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dodatkov po podpise</w:t>
      </w:r>
      <w:r w:rsidR="00D37AEA">
        <w:rPr>
          <w:rFonts w:cs="Arial"/>
          <w:szCs w:val="19"/>
        </w:rPr>
        <w:t>,</w:t>
      </w:r>
    </w:p>
    <w:p w14:paraId="0AC16499" w14:textId="77777777" w:rsidR="00D37AEA" w:rsidRPr="00D37AEA" w:rsidRDefault="00D37AEA" w:rsidP="005B7173">
      <w:pPr>
        <w:pStyle w:val="Odsekzoznamu"/>
        <w:numPr>
          <w:ilvl w:val="0"/>
          <w:numId w:val="100"/>
        </w:numPr>
        <w:rPr>
          <w:rFonts w:cs="Arial"/>
          <w:szCs w:val="19"/>
        </w:rPr>
      </w:pPr>
      <w:r w:rsidRPr="00D37AEA">
        <w:rPr>
          <w:rFonts w:cs="Arial"/>
          <w:szCs w:val="19"/>
        </w:rPr>
        <w:t>kontrola v rámci schvaľovacieho procesu Žiadosti o NFP (ak ju poskytovateľ vykonáva),</w:t>
      </w:r>
    </w:p>
    <w:p w14:paraId="4C1DB054" w14:textId="77777777" w:rsidR="00D37AEA" w:rsidRPr="00D37AEA" w:rsidRDefault="00D37AEA" w:rsidP="005B7173">
      <w:pPr>
        <w:pStyle w:val="Odsekzoznamu"/>
        <w:numPr>
          <w:ilvl w:val="0"/>
          <w:numId w:val="100"/>
        </w:numPr>
        <w:rPr>
          <w:rFonts w:cs="Arial"/>
          <w:szCs w:val="19"/>
        </w:rPr>
      </w:pPr>
      <w:r w:rsidRPr="00D37AEA">
        <w:rPr>
          <w:rFonts w:cs="Arial"/>
          <w:szCs w:val="19"/>
        </w:rPr>
        <w:t>kontrola verejného obstarávania národných projektov a veľkých projektov, ktoré sú súčasťou zoznamu projektov, kontrola projektov technickej pomoci, kontrola dopytovo-orientovaných projektov pred podpisom zmluvy o NFP,</w:t>
      </w:r>
    </w:p>
    <w:p w14:paraId="429C089A" w14:textId="428B516F" w:rsidR="00EC5388" w:rsidRPr="00064DDF"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verejného obstarávania realizovaného cez elektronické trhovisko</w:t>
      </w:r>
      <w:r w:rsidR="00566C38" w:rsidRPr="00064DDF">
        <w:rPr>
          <w:rFonts w:cs="Arial"/>
          <w:szCs w:val="19"/>
        </w:rPr>
        <w:t>.</w:t>
      </w:r>
    </w:p>
    <w:p w14:paraId="2C79729A" w14:textId="77777777" w:rsidR="00D37AEA" w:rsidRPr="00797780" w:rsidRDefault="00D37AEA" w:rsidP="00D37AEA">
      <w:pPr>
        <w:spacing w:line="288" w:lineRule="auto"/>
        <w:jc w:val="both"/>
        <w:rPr>
          <w:rFonts w:cs="Arial"/>
          <w:szCs w:val="19"/>
        </w:rPr>
      </w:pPr>
      <w:r>
        <w:rPr>
          <w:rFonts w:cs="Arial"/>
          <w:szCs w:val="19"/>
        </w:rPr>
        <w:t xml:space="preserve">Ex- ante finančnú opravu v štádiu </w:t>
      </w:r>
      <w:r w:rsidRPr="007B6C23">
        <w:rPr>
          <w:rFonts w:cs="Arial"/>
          <w:b/>
          <w:szCs w:val="19"/>
        </w:rPr>
        <w:t>druhej ex-ante kontroly VO</w:t>
      </w:r>
      <w:r>
        <w:rPr>
          <w:rFonts w:cs="Arial"/>
          <w:szCs w:val="19"/>
        </w:rPr>
        <w:t xml:space="preserve"> je možné aplikovať len  </w:t>
      </w:r>
      <w:r w:rsidRPr="00797780">
        <w:rPr>
          <w:rFonts w:cs="Arial"/>
          <w:szCs w:val="19"/>
        </w:rPr>
        <w:t>za predpokladu, že by opakovaním procesu VO vznikli vysoké dodatočné náklady. Dôvody, ktoré je možné zohľadniť pri odôvodnení skutočnosti, že opakovaním procesu VO by vznikli vysoké dodatočné náklady, sú najmä</w:t>
      </w:r>
      <w:r>
        <w:rPr>
          <w:rFonts w:cs="Arial"/>
          <w:szCs w:val="19"/>
        </w:rPr>
        <w:t>:</w:t>
      </w:r>
    </w:p>
    <w:p w14:paraId="4A2E4354"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riziko nesplnenia záväzku n+3, ak by reálne bolo ohrozené prepadnutie prostriedkov z fondov EÚ (spojené s rizikom, že budú prijímatelia oneskorene vyhlasovať verejné obstarávania), </w:t>
      </w:r>
    </w:p>
    <w:p w14:paraId="6BD9CEFF"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sa jedná o verejné obstarávania v rámci veľkých alebo národných projektov, ktoré zároveň ovplyvňujú aj implementáciu iných projektov (alebo aj projekty, ktoré nie sú z kategórie národných alebo veľkých projektov, ale ovplyvňujú iné projekty), </w:t>
      </w:r>
    </w:p>
    <w:p w14:paraId="1DE6F28B"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by opakovanie procesu VO ohrozilo časový harmonogram realizácie projektu (napr. nebolo by možné realizovať výdavky počas obdobia oprávnenosti), </w:t>
      </w:r>
    </w:p>
    <w:p w14:paraId="3FF3732C" w14:textId="77777777" w:rsidR="00D37AEA" w:rsidRPr="002905A9" w:rsidRDefault="00D37AEA" w:rsidP="005B7173">
      <w:pPr>
        <w:pStyle w:val="Odsekzoznamu"/>
        <w:numPr>
          <w:ilvl w:val="0"/>
          <w:numId w:val="114"/>
        </w:numPr>
        <w:spacing w:line="288" w:lineRule="auto"/>
        <w:ind w:left="709"/>
        <w:jc w:val="both"/>
        <w:rPr>
          <w:rFonts w:cs="Arial"/>
          <w:szCs w:val="19"/>
        </w:rPr>
      </w:pPr>
      <w:r w:rsidRPr="002905A9">
        <w:rPr>
          <w:rFonts w:cs="Arial"/>
          <w:szCs w:val="19"/>
        </w:rPr>
        <w:t>ak by dodatočné náklady boli vyššie ako je suma ex ante finančnej opravy.</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01FA6526"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r w:rsidR="00D37AEA" w:rsidRPr="00D37AEA">
        <w:rPr>
          <w:rFonts w:cs="Arial"/>
          <w:szCs w:val="19"/>
        </w:rPr>
        <w:t>(v rámci druhej ex ante kontroly alebo ex post kontroly). Ex-ante finančná oprava sa v súlade so Systémom finančného riadenia uplatňuje priebežne v každom dotknutom deklarovanom/nárokovanom výdavku v ŽoP, pričom prijímateľ musí preukázať 100 % finančné plnenie voči dodávateľovi. Výška navrhovanej ex ante finančnej opravy môže byť upravená v nadväznosti na výsledok prebiehajúceho konania (prebiehajúce posudzovanie súladu poskytovania príspevku s právnymi predpismi SR a EÚ a inými príslušnými podzákonnými, resp. zmluvami vykonávané vecne príslušnými orgánmi SR a EÚ, napr. ÚVO, Protimonopolný úrad SR, Európska komisia atď.), a to z dôvodu vzniku pochybností o správnosti, oprávnenosti a zákonnosti výdavkov</w:t>
      </w:r>
      <w:r w:rsidRPr="00AE218A">
        <w:rPr>
          <w:rFonts w:cs="Arial"/>
          <w:szCs w:val="19"/>
        </w:rPr>
        <w:t>.</w:t>
      </w:r>
    </w:p>
    <w:p w14:paraId="67BD4AC3" w14:textId="0968E891"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w:t>
      </w:r>
      <w:r w:rsidRPr="00AE218A">
        <w:rPr>
          <w:rFonts w:cs="Arial"/>
          <w:szCs w:val="19"/>
        </w:rPr>
        <w:lastRenderedPageBreak/>
        <w:t>musia byť splnené nasledujúce podmienky</w:t>
      </w:r>
      <w:r w:rsidR="00D37AEA" w:rsidRPr="00D37AEA">
        <w:rPr>
          <w:rFonts w:cs="Arial"/>
          <w:szCs w:val="19"/>
        </w:rPr>
        <w:t>(týka sa primerane aj zákaziek, na ktoré sa ZVO nevzťahuje)</w:t>
      </w:r>
      <w:r w:rsidRPr="00AE218A">
        <w:rPr>
          <w:rFonts w:cs="Arial"/>
          <w:szCs w:val="19"/>
        </w:rPr>
        <w:t xml:space="preserve">: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5F193134" w14:textId="2EE8830E" w:rsidR="00D37AEA" w:rsidRPr="00AE218A" w:rsidRDefault="00D37AEA" w:rsidP="00EC5388">
      <w:pPr>
        <w:spacing w:before="120" w:after="120" w:line="288" w:lineRule="auto"/>
        <w:ind w:left="851" w:hanging="284"/>
        <w:jc w:val="both"/>
        <w:rPr>
          <w:rFonts w:cs="Arial"/>
          <w:szCs w:val="19"/>
        </w:rPr>
      </w:pPr>
      <w:r>
        <w:rPr>
          <w:rFonts w:cs="Arial"/>
          <w:szCs w:val="19"/>
        </w:rPr>
        <w:t xml:space="preserve">d)  </w:t>
      </w:r>
      <w:r w:rsidRPr="00D37AEA">
        <w:rPr>
          <w:rFonts w:cs="Arial"/>
          <w:szCs w:val="19"/>
        </w:rPr>
        <w:t>v prípade, že prijímateľ súhlasí s navrhovanou ex-ante finančnou opravou, ktorú poskytovateľ určil v rámci druhej ex-ante kontroly, predloží prijímateľ odôvodnenie, že opakovaním procesu VO by vznikli vysoké dodatočné náklady, čo predstavuje podmienku na uplatnenie ex-ante finančnej opravy</w:t>
      </w:r>
      <w:r>
        <w:rPr>
          <w:rFonts w:cs="Arial"/>
          <w:szCs w:val="19"/>
        </w:rPr>
        <w:t>.</w:t>
      </w:r>
    </w:p>
    <w:p w14:paraId="683D7B1B" w14:textId="11BA8F0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r w:rsidR="00D37AEA">
        <w:rPr>
          <w:rFonts w:cs="Arial"/>
          <w:szCs w:val="19"/>
        </w:rPr>
        <w:t xml:space="preserve"> </w:t>
      </w:r>
      <w:r w:rsidR="00D37AEA" w:rsidRPr="00D37AEA">
        <w:rPr>
          <w:rFonts w:cs="Arial"/>
          <w:szCs w:val="19"/>
        </w:rPr>
        <w:t>Poskytovateľ môže dodatok k zmluve o NFP uzavrieť súčasne so stanovením ex-ante finančnej opravy alebo následne napr. spolu s inou okolnosťou vyžadujúcou zmenu zmluvy.</w:t>
      </w:r>
    </w:p>
    <w:p w14:paraId="19A8B984" w14:textId="783069F1"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16606962"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r w:rsidR="00D37AEA">
        <w:rPr>
          <w:rFonts w:cs="Arial"/>
          <w:szCs w:val="19"/>
        </w:rPr>
        <w:t xml:space="preserve"> </w:t>
      </w:r>
      <w:r w:rsidR="00D37AEA" w:rsidRPr="00D37AEA">
        <w:rPr>
          <w:rFonts w:cs="Arial"/>
          <w:szCs w:val="19"/>
        </w:rPr>
        <w:t>Poskytovateľ v návrhu správy z kontroly určí aj lehotu na podanie námietok min. 5 a max. 10 pracovných dní</w:t>
      </w:r>
    </w:p>
    <w:p w14:paraId="061D536B" w14:textId="612F8826"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w:t>
      </w:r>
      <w:r w:rsidR="00D37AEA">
        <w:rPr>
          <w:rFonts w:cs="Arial"/>
          <w:szCs w:val="19"/>
        </w:rPr>
        <w:t xml:space="preserve"> tejto </w:t>
      </w:r>
      <w:r w:rsidR="008D1C11" w:rsidRPr="008D1C11">
        <w:rPr>
          <w:rFonts w:cs="Arial"/>
          <w:szCs w:val="19"/>
        </w:rPr>
        <w:t>kapitole  v bode 1 písm. a) až d), pokiaľ sa dané zistenia týkajú zákazky podľa § 117 ZVO. Aj v týchto prípadoch však poskytovateľ vyžaduje od prijímateľa súhlas s navrhovanou ex-ante finančnou opravou.</w:t>
      </w:r>
    </w:p>
    <w:p w14:paraId="2E15F6AE" w14:textId="6F8F284E"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mluve o NFP, ktoré nie je podpísané zo strany poskytovateľa</w:t>
      </w:r>
      <w:r w:rsidR="00D37AEA" w:rsidRPr="00D37AEA">
        <w:rPr>
          <w:rFonts w:cs="Arial"/>
          <w:szCs w:val="19"/>
        </w:rPr>
        <w:t xml:space="preserve"> uvedené platí len v prípade, že sa poskytovateľ rozhodne uzavrieť dodatok k zmluve o NFP spolu s udelením ex-ante finančnej opravy)</w:t>
      </w:r>
      <w:r w:rsidRPr="00AE218A">
        <w:rPr>
          <w:rFonts w:cs="Arial"/>
          <w:szCs w:val="19"/>
        </w:rPr>
        <w:t xml:space="preserve">.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5658EC57" w14:textId="5A38A3D1" w:rsidR="00F90A44" w:rsidRPr="00054418" w:rsidRDefault="00F90A44" w:rsidP="00852446">
      <w:pPr>
        <w:autoSpaceDE w:val="0"/>
        <w:autoSpaceDN w:val="0"/>
        <w:spacing w:before="120"/>
        <w:ind w:left="714" w:hanging="357"/>
        <w:jc w:val="both"/>
        <w:rPr>
          <w:rFonts w:cs="Arial"/>
          <w:szCs w:val="16"/>
        </w:rPr>
      </w:pPr>
      <w:r>
        <w:rPr>
          <w:rFonts w:cs="Arial"/>
          <w:szCs w:val="19"/>
        </w:rPr>
        <w:t xml:space="preserve"> </w:t>
      </w:r>
    </w:p>
    <w:p w14:paraId="2C6FB8EC" w14:textId="77777777" w:rsidR="00F90A44" w:rsidRPr="00AE218A" w:rsidRDefault="00F90A44" w:rsidP="00F90A44">
      <w:pPr>
        <w:spacing w:before="120" w:after="120" w:line="288" w:lineRule="auto"/>
        <w:ind w:left="567" w:hanging="283"/>
        <w:jc w:val="both"/>
        <w:rPr>
          <w:rFonts w:cs="Arial"/>
          <w:szCs w:val="19"/>
        </w:rPr>
      </w:pPr>
    </w:p>
    <w:p w14:paraId="5515FE1D" w14:textId="77777777" w:rsidR="00F90A44" w:rsidRDefault="00F90A44" w:rsidP="00F90A44"/>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540409B8" w:rsidR="009D7F63" w:rsidRPr="0073389C" w:rsidRDefault="009D7F63" w:rsidP="009D7F63">
      <w:pPr>
        <w:spacing w:before="120" w:after="120" w:line="288" w:lineRule="auto"/>
        <w:jc w:val="both"/>
      </w:pPr>
      <w:r w:rsidRPr="0073389C">
        <w:t>V prípade ak poskytovateľ identifikuje porušenie pravidiel a postupov VO upravených v ZVO, resp. porušenie </w:t>
      </w:r>
      <w:r w:rsidR="00D37AEA" w:rsidRPr="0073389C">
        <w:t>legislatív</w:t>
      </w:r>
      <w:r w:rsidR="00D37AEA">
        <w:t>y</w:t>
      </w:r>
      <w:r w:rsidR="00D37AEA" w:rsidRPr="0073389C">
        <w:t xml:space="preserve"> </w:t>
      </w:r>
      <w:r w:rsidRPr="0073389C">
        <w:t xml:space="preserve">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poskytovateľ postupuje v zmysle § 41 </w:t>
      </w:r>
      <w:r w:rsidR="00120FED" w:rsidRPr="00120FED">
        <w:t xml:space="preserve">alebo § 41a </w:t>
      </w:r>
      <w:r w:rsidRPr="0073389C">
        <w:t>zákona o príspevku z</w:t>
      </w:r>
      <w:r w:rsidR="00BE69D2">
        <w:t> </w:t>
      </w:r>
      <w:r w:rsidRPr="0073389C">
        <w:t>EŠIF</w:t>
      </w:r>
      <w:r w:rsidR="00BE69D2" w:rsidRPr="00BE69D2">
        <w:t>.</w:t>
      </w:r>
    </w:p>
    <w:p w14:paraId="7A55D322" w14:textId="605AE186" w:rsidR="009D7F63" w:rsidRPr="0073389C" w:rsidRDefault="009D7F63" w:rsidP="009D7F63">
      <w:pPr>
        <w:spacing w:before="120" w:after="120" w:line="288" w:lineRule="auto"/>
        <w:jc w:val="both"/>
      </w:pPr>
      <w:r w:rsidRPr="0073389C">
        <w:rPr>
          <w:b/>
          <w:i/>
          <w:color w:val="00B0F0"/>
        </w:rPr>
        <w:lastRenderedPageBreak/>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7EBE34B5"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w:t>
      </w:r>
      <w:r w:rsidR="00D37AEA" w:rsidRPr="00D37AEA">
        <w:rPr>
          <w:rFonts w:cs="Arial"/>
          <w:szCs w:val="19"/>
        </w:rPr>
        <w:t>Postup poskytovateľa v zmysle príslušných ustanovení § 41 zákona o príspevku EŠIF pri nadlimitných alebo podlimitných zákazkách</w:t>
      </w:r>
      <w:r w:rsidR="00EC5388">
        <w:rPr>
          <w:rFonts w:cs="Arial"/>
          <w:szCs w:val="19"/>
        </w:rPr>
        <w:t>:</w:t>
      </w:r>
    </w:p>
    <w:p w14:paraId="1328F86A" w14:textId="3B8E4CE4" w:rsidR="0006412C" w:rsidRPr="0006412C" w:rsidRDefault="009D7F63" w:rsidP="0006412C">
      <w:pPr>
        <w:pStyle w:val="Odsekzoznamu"/>
        <w:numPr>
          <w:ilvl w:val="0"/>
          <w:numId w:val="42"/>
        </w:numPr>
        <w:spacing w:before="120" w:after="120" w:line="288" w:lineRule="auto"/>
        <w:ind w:left="567" w:hanging="283"/>
        <w:contextualSpacing w:val="0"/>
        <w:jc w:val="both"/>
      </w:pPr>
      <w:r w:rsidRPr="0073389C">
        <w:t>Ak poskytovateľ na základe vlastných zistení alebo na základe iného podnetu (napr. na základe výsledkov vládneho auditu, auditu EK</w:t>
      </w:r>
      <w:r w:rsidR="00D37AEA">
        <w:t>, certifikačného overovania, mediálneho podnetu</w:t>
      </w:r>
      <w:r w:rsidRPr="0073389C">
        <w:t xml:space="preserve"> a pod.) </w:t>
      </w:r>
      <w:r w:rsidR="00D37AEA">
        <w:t xml:space="preserve">zistí porušenie </w:t>
      </w:r>
      <w:r w:rsidRPr="0073389C">
        <w:t xml:space="preserve"> postupov VO, </w:t>
      </w:r>
      <w:r w:rsidR="00D37AEA" w:rsidRPr="00D37AEA">
        <w:t>s vplyvom alebo možným vplyvom na výsledok VO</w:t>
      </w:r>
      <w:r w:rsidR="00D37AEA">
        <w:t>,</w:t>
      </w:r>
      <w:r w:rsidR="00D37AEA" w:rsidRPr="00D37AEA">
        <w:t xml:space="preserve"> </w:t>
      </w:r>
      <w:r w:rsidRPr="0073389C">
        <w:t xml:space="preserve">ktoré už bolo zo strany poskytovateľa pripustené do financovania, </w:t>
      </w:r>
      <w:r w:rsidR="00D37AEA" w:rsidRPr="00D37AEA">
        <w:t xml:space="preserve">vyzve  prijímateľa na vrátenie poskytnutého príspevku alebo jeho časti. Výzve poskytovateľa predchádza </w:t>
      </w:r>
      <w:r w:rsidRPr="0073389C">
        <w:t xml:space="preserve"> vykon</w:t>
      </w:r>
      <w:r w:rsidR="00D37AEA">
        <w:t>anie</w:t>
      </w:r>
      <w:r w:rsidRPr="0073389C">
        <w:t xml:space="preserve"> opätovn</w:t>
      </w:r>
      <w:r w:rsidR="00D37AEA">
        <w:t>ej</w:t>
      </w:r>
      <w:r w:rsidRPr="0073389C">
        <w:t xml:space="preserve"> </w:t>
      </w:r>
      <w:r w:rsidR="00E911B7">
        <w:t>finančn</w:t>
      </w:r>
      <w:r w:rsidR="00D37AEA">
        <w:t>ej</w:t>
      </w:r>
      <w:r w:rsidR="00E911B7">
        <w:t xml:space="preserve"> </w:t>
      </w:r>
      <w:r w:rsidRPr="0073389C">
        <w:t>kontrol</w:t>
      </w:r>
      <w:r w:rsidR="00D37AEA">
        <w:t>y</w:t>
      </w:r>
      <w:r w:rsidRPr="0073389C">
        <w:t xml:space="preserve"> VO</w:t>
      </w:r>
      <w:r w:rsidR="00120FED" w:rsidRPr="001F7F84">
        <w:rPr>
          <w:rFonts w:cs="Arial"/>
          <w:szCs w:val="19"/>
        </w:rPr>
        <w:t xml:space="preserve"> </w:t>
      </w:r>
      <w:r w:rsidR="0006412C">
        <w:t>v súlade s ustanoveniami</w:t>
      </w:r>
      <w:r w:rsidR="00120FED" w:rsidRPr="00120FED">
        <w:t xml:space="preserve"> zákona o finančnej kontrole</w:t>
      </w:r>
      <w:r w:rsidRPr="0073389C">
        <w:t xml:space="preserve">. </w:t>
      </w:r>
      <w:r w:rsidR="0006412C" w:rsidRPr="0006412C">
        <w:t xml:space="preserve">Z tejto kontroly vyhotovuje poskytovateľ návrh správy z kontroly a po vysporiadaní sa s prípadnými námietkami prijímateľa (na podanie námietok poskytne poskytovateľ prijímateľovi lehotu min. 5 a max. 10 pracovných dní), následne vyhotovuje správu z kontroly a sprievodný list, ktorý obsahuje aj: </w:t>
      </w:r>
    </w:p>
    <w:p w14:paraId="25CEAF7C" w14:textId="77777777" w:rsidR="0006412C" w:rsidRPr="0006412C" w:rsidRDefault="0006412C" w:rsidP="005B7173">
      <w:pPr>
        <w:pStyle w:val="Odsekzoznamu"/>
        <w:numPr>
          <w:ilvl w:val="0"/>
          <w:numId w:val="115"/>
        </w:numPr>
        <w:spacing w:before="120" w:after="120" w:line="288" w:lineRule="auto"/>
        <w:contextualSpacing w:val="0"/>
        <w:jc w:val="both"/>
      </w:pPr>
      <w:r w:rsidRPr="0006412C">
        <w:t>informáciu, že prijímateľ bude v zmysle záverov z opätovnej  finančnej kontroly VO vyzvaný na vrátenie NFP alebo jeho časti,</w:t>
      </w:r>
    </w:p>
    <w:p w14:paraId="052EEBA3" w14:textId="77777777" w:rsidR="0006412C" w:rsidRPr="0006412C" w:rsidRDefault="0006412C" w:rsidP="005B7173">
      <w:pPr>
        <w:pStyle w:val="Odsekzoznamu"/>
        <w:numPr>
          <w:ilvl w:val="0"/>
          <w:numId w:val="115"/>
        </w:numPr>
        <w:spacing w:before="120" w:after="120" w:line="288" w:lineRule="auto"/>
        <w:contextualSpacing w:val="0"/>
        <w:jc w:val="both"/>
      </w:pPr>
      <w:r w:rsidRPr="0006412C">
        <w:t>poučenie pre prijímateľa, že v prípade, ak neuhradí uvedenú výšku NFP v stanovenej lehote, bude poskytovateľ postupovať v zmysle § 41 alebo § 41a zákona o príspevku z EŠIF..</w:t>
      </w:r>
    </w:p>
    <w:p w14:paraId="7A55D323" w14:textId="7412798B" w:rsidR="009D7F63" w:rsidRPr="0073389C" w:rsidRDefault="0006412C" w:rsidP="00852446">
      <w:pPr>
        <w:pStyle w:val="Odsekzoznamu"/>
        <w:spacing w:before="120" w:after="120" w:line="288" w:lineRule="auto"/>
        <w:ind w:left="567"/>
        <w:contextualSpacing w:val="0"/>
        <w:jc w:val="both"/>
      </w:pPr>
      <w:r w:rsidRPr="0006412C">
        <w:t>Ak iný orgán ako poskytovateľ zistí porušenie pravidiel a postupov VO a poskytovateľ s týmto zistením nesúhlasí, podá podnet na ÚVO podľa § 169 ods. 3 písm. c) ZVO alebo 179a ZVO.</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5B7173">
      <w:pPr>
        <w:pStyle w:val="Odsekzoznamu"/>
        <w:numPr>
          <w:ilvl w:val="0"/>
          <w:numId w:val="101"/>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5B7173">
      <w:pPr>
        <w:pStyle w:val="Odsekzoznamu"/>
        <w:numPr>
          <w:ilvl w:val="0"/>
          <w:numId w:val="101"/>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7DE6981D"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w:t>
      </w:r>
      <w:r w:rsidR="0006412C" w:rsidRPr="0006412C">
        <w:t>za takéto porušenie vyzval prijímateľa prostredníctvom žiadosti o vrátenie vrátiť poskytnutý príspevok alebo jeho časť vzťahujúci sa na predmet zákazky, poskytovateľ podá podnet správnemu orgánu na konanie podľa § 41 ods. 5 a ods. 6 zákona o príspevku EŠIF. Správny orgán na základe tohto podnetu rozhodne o vrátení sumy</w:t>
      </w:r>
      <w:r w:rsidR="0006412C">
        <w:t xml:space="preserve"> uvedenej v žiadosti o vrátenie</w:t>
      </w:r>
      <w:r w:rsidRPr="0073389C">
        <w:t xml:space="preserve">.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w:t>
      </w:r>
      <w:r w:rsidRPr="0073389C">
        <w:lastRenderedPageBreak/>
        <w:t xml:space="preserve">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490BD52B" w14:textId="5764F29C" w:rsidR="0006412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Ak bolo v zmysle záverov kontroly ÚVO vykonanej na základe podnetu poskytovateľa zistené porušenie pravidiel a postupov VO, ktoré malo alebo mohlo mať vplyv na výsledok VO, poskytovateľ za takéto porušenie nevyzval prijímateľa prostredníctvom žiadosti o vrátenie vrátiť poskytnutý príspevok alebo jeho časť vzťahujúci sa na predmet zákazky, poskytovateľ vykoná opätovnú finančnú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je prijímateľ ich vyhodnotí a v prípade ich úplnej alebo čiastočnej opodstatnenosti, zohľadní ich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1E7DB3BC" w14:textId="7A12C678" w:rsidR="0006412C" w:rsidRPr="0073389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V prípade, že ÚVO vykoná kontrolu VO, pričom však táto kontrola nie je vykonaná na základe podnetu poskytovateľa a v prípade, že ÚVO v rozhodnutí uvedie porušenia, ktoré mali alebo mohli mať vplyv na výsledok VO, poskytovateľ vykoná opätovnú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poskytovateľ ich vyhodnotí a v prípade ich úplnej alebo čiastočnej opodstatnenosti, zohľadní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671AA64F" w14:textId="032BF6CC"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w:t>
      </w:r>
      <w:r w:rsidR="0006412C" w:rsidRPr="0006412C">
        <w:rPr>
          <w:rFonts w:cs="Arial"/>
          <w:szCs w:val="19"/>
        </w:rPr>
        <w:t>Postup poskytovateľa v zmysle príslušných ustanovení § 41 zákona o príspevku EŠIF pri zákazkách s nízkou hodnotou</w:t>
      </w:r>
      <w:r w:rsidR="005D0624" w:rsidRPr="004B129C">
        <w:rPr>
          <w:rFonts w:cs="Arial"/>
          <w:szCs w:val="19"/>
        </w:rPr>
        <w:t>:</w:t>
      </w:r>
    </w:p>
    <w:p w14:paraId="046B0E5A" w14:textId="443B7485"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w:t>
      </w:r>
      <w:r w:rsidR="0006412C" w:rsidRPr="0006412C">
        <w:rPr>
          <w:rFonts w:cs="Arial"/>
          <w:szCs w:val="19"/>
        </w:rPr>
        <w:t>Ak poskytovateľ na základe vlastného podnetu alebo podnetu iného orgánu zistí porušenie pravidiel a postupov verejného obstarávania, ktoré malo alebo mohlo mať vplyv na výsledok verejného obstarávania, prostredníctvom žiadosti o vrátenie vyzve prijímateľa o vrátenie poskytnutého príspevku alebo jeho časti, ktorá sa vzťahuje na predmet zákazky. Ak prijímateľ nevráti poskytnutý príspevok alebo jeho časť na základe žiadosti o vrátenie, poskytovateľ podá podnet správnemu orgánu na konanie, ktorý na základe podnetu rozhodne o vrátení sumy uvedenej v žiadosti o vrátenie.</w:t>
      </w:r>
    </w:p>
    <w:p w14:paraId="7A55D32E" w14:textId="77777777" w:rsidR="009D7F63" w:rsidRPr="0073389C" w:rsidRDefault="009D7F63" w:rsidP="009D7F63">
      <w:pPr>
        <w:pStyle w:val="Nadpis3"/>
        <w:ind w:left="567" w:firstLine="0"/>
        <w:rPr>
          <w:lang w:val="sk-SK"/>
        </w:rPr>
      </w:pPr>
      <w:bookmarkStart w:id="542" w:name="_Toc440372885"/>
      <w:bookmarkStart w:id="543" w:name="_Toc1543533"/>
      <w:r w:rsidRPr="0073389C">
        <w:rPr>
          <w:lang w:val="sk-SK"/>
        </w:rPr>
        <w:t>Postupy vo verejnom obstarávaní</w:t>
      </w:r>
      <w:bookmarkEnd w:id="542"/>
      <w:bookmarkEnd w:id="543"/>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lastRenderedPageBreak/>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5B7173">
      <w:pPr>
        <w:numPr>
          <w:ilvl w:val="0"/>
          <w:numId w:val="84"/>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4556E0AF"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w:t>
      </w:r>
      <w:r w:rsidR="0006412C">
        <w:rPr>
          <w:rFonts w:cs="Arial"/>
          <w:szCs w:val="19"/>
          <w:u w:val="single"/>
        </w:rPr>
        <w:t>nižšia</w:t>
      </w:r>
      <w:r w:rsidRPr="0073389C">
        <w:rPr>
          <w:rFonts w:cs="Arial"/>
          <w:szCs w:val="19"/>
          <w:u w:val="single"/>
        </w:rPr>
        <w:t xml:space="preserve"> ako </w:t>
      </w:r>
      <w:r w:rsidR="0006412C" w:rsidRPr="0006412C">
        <w:rPr>
          <w:rFonts w:cs="Arial"/>
          <w:szCs w:val="19"/>
          <w:u w:val="single"/>
        </w:rPr>
        <w:t>pre nich relevantný finančný limit pre nadlimitnú zákazku</w:t>
      </w:r>
      <w:r w:rsidR="00662B41" w:rsidRPr="00662B41">
        <w:rPr>
          <w:rFonts w:cs="Arial"/>
          <w:szCs w:val="19"/>
          <w:u w:val="single"/>
        </w:rPr>
        <w:t>.</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w:t>
      </w:r>
      <w:r w:rsidR="0006412C" w:rsidRPr="0006412C">
        <w:rPr>
          <w:rFonts w:cs="Arial"/>
          <w:szCs w:val="19"/>
        </w:rPr>
        <w:t>(len do 31.12.2018 - do nadobudnutia účinnosti novely ZVO)</w:t>
      </w:r>
      <w:r w:rsidR="0006412C">
        <w:rPr>
          <w:rFonts w:cs="Arial"/>
          <w:szCs w:val="19"/>
        </w:rPr>
        <w:t xml:space="preserve"> </w:t>
      </w:r>
      <w:r w:rsidRPr="0073389C">
        <w:rPr>
          <w:rFonts w:cs="Arial"/>
          <w:szCs w:val="19"/>
        </w:rPr>
        <w:t>alebo poskytnutie služby bežne dostupných na trhu</w:t>
      </w:r>
      <w:r w:rsidR="0006412C" w:rsidRPr="0006412C">
        <w:rPr>
          <w:rFonts w:cs="Arial"/>
          <w:szCs w:val="19"/>
        </w:rPr>
        <w:t xml:space="preserve"> okrem služby, ktorej predmetom je intelektuálne plnenie</w:t>
      </w:r>
      <w:r w:rsidRPr="0073389C">
        <w:rPr>
          <w:rFonts w:cs="Arial"/>
          <w:szCs w:val="19"/>
        </w:rPr>
        <w:t xml:space="preserve">.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lastRenderedPageBreak/>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03C97470"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w:t>
      </w:r>
      <w:r w:rsidR="0006412C">
        <w:rPr>
          <w:rFonts w:cs="Arial"/>
          <w:szCs w:val="19"/>
        </w:rPr>
        <w:t>vy</w:t>
      </w:r>
      <w:r w:rsidRPr="00672FF6">
        <w:rPr>
          <w:rFonts w:cs="Arial"/>
          <w:szCs w:val="19"/>
        </w:rPr>
        <w:t xml:space="preserve">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w:t>
      </w:r>
      <w:r w:rsidRPr="00672FF6">
        <w:rPr>
          <w:rFonts w:cs="Arial"/>
          <w:szCs w:val="19"/>
        </w:rPr>
        <w:lastRenderedPageBreak/>
        <w:t xml:space="preserve">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5D1E739D"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ex-ante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44E42A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lastRenderedPageBreak/>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EF975D5"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1B889D61"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iba v prípade, ak boli dodržané pravidlá a povinnosti uvádzané v tejto príručke a subsidiárne v SR EŠIF, ako aj v metodickom pokyne CKO č. 14 k zadávaniu zákaziek v hodnote nad </w:t>
      </w:r>
      <w:r w:rsidR="00474893">
        <w:rPr>
          <w:rFonts w:cs="Arial"/>
          <w:szCs w:val="19"/>
        </w:rPr>
        <w:t>1</w:t>
      </w:r>
      <w:r w:rsidRPr="00A57E12">
        <w:rPr>
          <w:rFonts w:cs="Arial"/>
          <w:szCs w:val="19"/>
        </w:rPr>
        <w:t>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 ktorý upravuje postup pri určení finančných opráv za porušenie pravidiel a postupov VO</w:t>
      </w:r>
      <w:r w:rsidRPr="00A57E12">
        <w:rPr>
          <w:rFonts w:cs="Arial"/>
          <w:szCs w:val="19"/>
        </w:rPr>
        <w:t>.</w:t>
      </w:r>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746608EE" w14:textId="77777777" w:rsidR="00672FF6" w:rsidRDefault="00672FF6" w:rsidP="001B3386">
      <w:pPr>
        <w:tabs>
          <w:tab w:val="left" w:pos="1014"/>
        </w:tabs>
        <w:spacing w:before="120" w:after="120" w:line="288" w:lineRule="auto"/>
        <w:jc w:val="both"/>
        <w:rPr>
          <w:rFonts w:cs="Arial"/>
          <w:szCs w:val="19"/>
        </w:rPr>
      </w:pP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033B2019"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lastRenderedPageBreak/>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061C3B6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14:paraId="7A55D332" w14:textId="2064B12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10300C1C" w:rsidR="009F4290" w:rsidRDefault="00A238CC" w:rsidP="009D7F63">
      <w:pPr>
        <w:tabs>
          <w:tab w:val="left" w:pos="1014"/>
        </w:tabs>
        <w:spacing w:before="120" w:after="120" w:line="288" w:lineRule="auto"/>
        <w:jc w:val="both"/>
        <w:rPr>
          <w:b/>
        </w:rPr>
      </w:pPr>
      <w:r w:rsidRPr="00A238CC">
        <w:rPr>
          <w:b/>
        </w:rPr>
        <w:t>Delenie zákaziek s nízkou hodnotou na zákazky nad 15 000 EUR a zákazky do 15 000 EUR je platné a účinné od 08.09.2017 na základe plošnej výnimky, ktorú vydal CKO.</w:t>
      </w:r>
    </w:p>
    <w:p w14:paraId="6D27D528" w14:textId="77777777" w:rsidR="0006412C" w:rsidRPr="0006412C" w:rsidRDefault="0006412C" w:rsidP="0006412C">
      <w:pPr>
        <w:tabs>
          <w:tab w:val="left" w:pos="1014"/>
        </w:tabs>
        <w:spacing w:before="120" w:after="120" w:line="288" w:lineRule="auto"/>
        <w:jc w:val="both"/>
        <w:rPr>
          <w:b/>
        </w:rPr>
      </w:pPr>
      <w:r w:rsidRPr="00852446">
        <w:t>Lehota na výkon kontroly VO je</w:t>
      </w:r>
      <w:r w:rsidRPr="0006412C">
        <w:rPr>
          <w:b/>
        </w:rPr>
        <w:t xml:space="preserve"> 20 pracovných dní </w:t>
      </w:r>
      <w:r w:rsidRPr="00852446">
        <w:t>v prípade zákaziek nad 15 000 EUR</w:t>
      </w:r>
      <w:r w:rsidRPr="0006412C">
        <w:rPr>
          <w:b/>
        </w:rPr>
        <w:t xml:space="preserve"> a 15 pracovných dní v prípade </w:t>
      </w:r>
      <w:r w:rsidRPr="00852446">
        <w:t>zákaziek do 15 000 EUR.</w:t>
      </w:r>
    </w:p>
    <w:p w14:paraId="5EB168E4" w14:textId="7F350860"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w:t>
      </w:r>
      <w:r w:rsidR="0006412C" w:rsidRPr="0006412C">
        <w:t>kód projektu v ITMS2014+ (ak relevantné)</w:t>
      </w:r>
      <w:r w:rsidR="0006412C">
        <w:t xml:space="preserve">, </w:t>
      </w:r>
      <w:r w:rsidRPr="009F4290">
        <w:t>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0C28BE57" w14:textId="631E8958" w:rsidR="0006412C" w:rsidRPr="0006412C" w:rsidRDefault="0006412C" w:rsidP="0006412C">
      <w:pPr>
        <w:tabs>
          <w:tab w:val="left" w:pos="1014"/>
        </w:tabs>
        <w:spacing w:before="120" w:after="120" w:line="288" w:lineRule="auto"/>
        <w:jc w:val="both"/>
      </w:pPr>
      <w:r w:rsidRPr="0006412C">
        <w:t xml:space="preserve">V rámci finančnej kontroly zákaziek </w:t>
      </w:r>
      <w:del w:id="544" w:author="Miruška Hrabčáková" w:date="2019-02-13T13:33:00Z">
        <w:r w:rsidRPr="0006412C" w:rsidDel="007E444D">
          <w:delText xml:space="preserve">nad 15 000 EUR </w:delText>
        </w:r>
      </w:del>
      <w:ins w:id="545" w:author="Miruška Hrabčáková" w:date="2019-02-13T13:33:00Z">
        <w:r w:rsidR="007E444D" w:rsidRPr="007E444D">
          <w:t xml:space="preserve">s nízkou hodnotou </w:t>
        </w:r>
      </w:ins>
      <w:r w:rsidRPr="0006412C">
        <w:t>môže poskytovateľ vykonať kontrolu VO ako súčasť kontroly predmetného výdavku v rámci ŽoP, kde poskytovateľ overí dodržanie pravidiel na zadávanie tohto typu zákazky v zmysle tejto kapitoly. Uvedeným nie je dotknutá povinnosť kontroly oprávnenosti výdavku v rámci kontroly deklarovaných výdavkov prijímateľa vo fáze ŽoP.</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14:paraId="7A55D335" w14:textId="73227FBB" w:rsidR="009D7F63" w:rsidRPr="0073389C" w:rsidRDefault="009D7F63" w:rsidP="009D7F63">
      <w:pPr>
        <w:tabs>
          <w:tab w:val="left" w:pos="1014"/>
        </w:tabs>
        <w:spacing w:before="120" w:after="120" w:line="288" w:lineRule="auto"/>
        <w:jc w:val="both"/>
      </w:pPr>
      <w:r w:rsidRPr="0073389C">
        <w:lastRenderedPageBreak/>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A55D336" w14:textId="18157C84" w:rsidR="009D7F63" w:rsidRPr="004A5C0C" w:rsidRDefault="00F877F0" w:rsidP="00852446">
      <w:pPr>
        <w:tabs>
          <w:tab w:val="left" w:pos="1014"/>
        </w:tabs>
        <w:spacing w:before="120" w:after="120" w:line="288" w:lineRule="auto"/>
        <w:jc w:val="both"/>
        <w:rPr>
          <w:rFonts w:cs="Arial"/>
          <w:szCs w:val="19"/>
        </w:rPr>
      </w:pPr>
      <w:r w:rsidRPr="0073389C">
        <w:rPr>
          <w:color w:val="FF0000"/>
        </w:rPr>
        <w:t xml:space="preserve"> </w:t>
      </w: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62A6B95D" w14:textId="03EC0122" w:rsidR="00890AFF"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06412C">
        <w:t>predkladanie ponúk</w:t>
      </w:r>
      <w:r w:rsidR="0006412C" w:rsidRPr="0073389C">
        <w:t xml:space="preserve"> </w:t>
      </w:r>
      <w:r w:rsidR="0006412C">
        <w:t>je</w:t>
      </w:r>
      <w:r w:rsidR="0006412C" w:rsidRPr="0073389C">
        <w:t xml:space="preserve"> </w:t>
      </w:r>
      <w:r w:rsidRPr="0073389C">
        <w:t xml:space="preserve">prijímateľ </w:t>
      </w:r>
      <w:r w:rsidR="0006412C">
        <w:t xml:space="preserve">povinný zverejniť </w:t>
      </w:r>
      <w:r w:rsidRPr="0073389C">
        <w:t xml:space="preserve">na svojom webovom sídle </w:t>
      </w:r>
      <w:r w:rsidR="00B32509" w:rsidRPr="00B32509">
        <w:t xml:space="preserve">alebo inom vhodnom webovom sídle </w:t>
      </w:r>
      <w:r w:rsidR="0006412C" w:rsidRPr="0006412C">
        <w:t>(ak nedisponuje vlastným webovým sídlom). Minimálna lehota na predkladanie ponúk je</w:t>
      </w:r>
      <w:r w:rsidR="0006412C" w:rsidRPr="0006412C" w:rsidDel="0006412C">
        <w:t xml:space="preserve"> </w:t>
      </w:r>
      <w:r w:rsidRPr="0073389C">
        <w:rPr>
          <w:b/>
        </w:rPr>
        <w:t>minimálne 5</w:t>
      </w:r>
      <w:r w:rsidR="00275D14" w:rsidRPr="00275D14">
        <w:t xml:space="preserve"> </w:t>
      </w:r>
      <w:r w:rsidRPr="0073389C">
        <w:rPr>
          <w:b/>
        </w:rPr>
        <w:t xml:space="preserve">pracovných dní </w:t>
      </w:r>
      <w:r w:rsidR="0006412C" w:rsidRPr="0006412C">
        <w:rPr>
          <w:b/>
        </w:rPr>
        <w:t>odo dňa zverejnenia výzvy na predkladanie ponúk na webovom sídle prijímateľa alebo inom vhodnom webovom sídle</w:t>
      </w:r>
      <w:r w:rsidR="0006412C">
        <w:rPr>
          <w:b/>
        </w:rPr>
        <w:t>,</w:t>
      </w:r>
      <w:r w:rsidR="00B1362E" w:rsidRPr="00B1362E">
        <w:rPr>
          <w:b/>
        </w:rPr>
        <w:t xml:space="preserve"> pričom</w:t>
      </w:r>
      <w:r w:rsidRPr="0073389C">
        <w:t xml:space="preserve"> do lehoty sa nezapočítava deň zverejnenia a zdokumentuje </w:t>
      </w:r>
      <w:r w:rsidR="00B1362E" w:rsidRPr="00B1362E">
        <w:t xml:space="preserve">a archivuje </w:t>
      </w:r>
      <w:r w:rsidRPr="0073389C">
        <w:t>toto zverejnenie hodnoverným spôsobom</w:t>
      </w:r>
      <w:r w:rsidR="00890AFF">
        <w:t xml:space="preserve"> </w:t>
      </w:r>
      <w:r w:rsidR="00890AFF" w:rsidRPr="00890AFF">
        <w:t>(spravidla printscreen tej časti webového sídla, kde bola výzva na predkladanie ponúk zverejnená). Lehota na predkladanie ponúk musí byť primeraná a musí zohľadniť zložitosť a charakter predmetu zákazky, čas nevyhnutne potrebný na vypracovanie a doručenie ponuky.</w:t>
      </w:r>
    </w:p>
    <w:p w14:paraId="7A55D33A" w14:textId="229F8956" w:rsidR="009D7F63" w:rsidRPr="0073389C" w:rsidRDefault="00890AFF" w:rsidP="009D7F63">
      <w:pPr>
        <w:tabs>
          <w:tab w:val="left" w:pos="1014"/>
        </w:tabs>
        <w:spacing w:before="120" w:after="120" w:line="288" w:lineRule="auto"/>
        <w:jc w:val="both"/>
      </w:pPr>
      <w:r>
        <w:t xml:space="preserve">Prijímateľ </w:t>
      </w:r>
      <w:r w:rsidR="009D7F63" w:rsidRPr="0073389C">
        <w:t xml:space="preserve">v deň zverejnenia </w:t>
      </w:r>
      <w:r w:rsidR="00D76DD9">
        <w:t>v</w:t>
      </w:r>
      <w:r w:rsidR="009D7F63" w:rsidRPr="0073389C">
        <w:t xml:space="preserve">ýzvy na </w:t>
      </w:r>
      <w:r w:rsidR="0006412C">
        <w:t>predkladanie ponúk</w:t>
      </w:r>
      <w:r w:rsidR="00950C3C" w:rsidRPr="0073389C">
        <w:t xml:space="preserve"> </w:t>
      </w:r>
      <w:r w:rsidR="009D7F63" w:rsidRPr="0073389C">
        <w:t>na svojom alebo inom vhodnom webovom sídle</w:t>
      </w:r>
      <w:r w:rsidR="00950C3C">
        <w:t xml:space="preserve"> </w:t>
      </w:r>
      <w:r w:rsidR="009D7F63" w:rsidRPr="0073389C">
        <w:t>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5"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6" w:history="1">
        <w:r w:rsidR="000E5863" w:rsidRPr="004063F2">
          <w:rPr>
            <w:rStyle w:val="Hypertextovprepojenie"/>
            <w:color w:val="auto"/>
          </w:rPr>
          <w:t>vo.sep@minv.sk</w:t>
        </w:r>
      </w:hyperlink>
      <w:r w:rsidR="000E5863" w:rsidRPr="00DD30A9">
        <w:rPr>
          <w:u w:val="single"/>
        </w:rPr>
        <w:t>, nebude to dôvodom na vylúčenie výdavkov, týkajúcich sa obstarávanej zákazky, z financovania v plnej miere.</w:t>
      </w:r>
      <w:r w:rsidR="000E5863" w:rsidRPr="00DD30A9">
        <w:rPr>
          <w:b/>
        </w:rPr>
        <w:t xml:space="preserve"> </w:t>
      </w:r>
      <w:r w:rsidR="009D7F63"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58A4452F" w14:textId="5587B4AC"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súťaž (výzvu na 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5D6477AA" w:rsidR="004B2E39" w:rsidRDefault="004B2E39" w:rsidP="009D7F63">
      <w:pPr>
        <w:tabs>
          <w:tab w:val="left" w:pos="1014"/>
        </w:tabs>
        <w:spacing w:before="120" w:after="120" w:line="288" w:lineRule="auto"/>
        <w:jc w:val="both"/>
      </w:pPr>
      <w:r w:rsidRPr="004B2E39">
        <w:t>Toto predĺženie sa musí rovnako vykonať aj v ostatných dokumentoch, ktoré prijímateľ vypracoval za účelom vyhlásenia zadávania zákazky, najmä vo výzve na súťaž zverejnenej na webovom sídle prijímateľa alebo inom vhodnom webovom sídle.</w:t>
      </w:r>
    </w:p>
    <w:p w14:paraId="7A55D33B" w14:textId="522B06F2"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61D72B69" w14:textId="7437B18F"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DA0B7D">
        <w:t xml:space="preserve">v ten istý deň ako zverejní výzvu na predkladanie ponúk) </w:t>
      </w:r>
      <w:r w:rsidR="0006412C" w:rsidRPr="0006412C">
        <w:t>na svojom webovom sídle alebo inom vhodnom webovom sídle</w:t>
      </w:r>
      <w:r w:rsidR="0006412C" w:rsidRPr="0006412C" w:rsidDel="0006412C">
        <w:t xml:space="preserve"> </w:t>
      </w:r>
      <w:r w:rsidR="00DA0B7D" w:rsidRPr="00DA0B7D">
        <w:t xml:space="preserve">zašle informácie o zverejnení zákazky na osobitný e-mailový kontakt </w:t>
      </w:r>
      <w:hyperlink r:id="rId27"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mailovej komunikácie</w:t>
      </w:r>
      <w:r w:rsidRPr="0073389C">
        <w:t xml:space="preserve">. </w:t>
      </w:r>
    </w:p>
    <w:p w14:paraId="76034677" w14:textId="3AB1B2C1" w:rsidR="00AA1C85" w:rsidRDefault="00AA1C85" w:rsidP="00AA1C85">
      <w:pPr>
        <w:tabs>
          <w:tab w:val="left" w:pos="1014"/>
        </w:tabs>
        <w:spacing w:before="120" w:after="120" w:line="288" w:lineRule="auto"/>
        <w:jc w:val="both"/>
      </w:pPr>
      <w:r>
        <w:t xml:space="preserve">Pokiaľ prijímateľ nedodrží povinnosť zaslať túto výzvu </w:t>
      </w:r>
      <w:r w:rsidR="00FD5A49">
        <w:t xml:space="preserve">minimálne 3 </w:t>
      </w:r>
      <w:r>
        <w:t xml:space="preserve">vybraným záujemcom v tom istom dni ako o nej informuje zaslaním informácie na osobitný e-mailový kontakt zakazkycko@vlada.gov.sk, je povinný </w:t>
      </w:r>
      <w:r w:rsidR="00FD5A49" w:rsidRPr="00FD5A49">
        <w:t xml:space="preserve">splniť túto povinnosť bezodkladne po zistení tejto skutočnosti, a to ešte pred uplynutím pôvodnej lehoty na predkladanie ponúk a zároveň </w:t>
      </w:r>
      <w:r>
        <w:t>pristúpiť k primeranému predĺženiu lehoty na predkladanie ponúk</w:t>
      </w:r>
      <w:r w:rsidR="00FD5A49">
        <w:t xml:space="preserve">, </w:t>
      </w:r>
      <w:r w:rsidR="00FD5A49" w:rsidRPr="00FD5A49">
        <w:t>aby bola zachovaná jej pôvodne určená dĺžka aj pre oslovených vybraných potenciálnych záujemcov</w:t>
      </w:r>
      <w:r>
        <w:t>.</w:t>
      </w:r>
    </w:p>
    <w:p w14:paraId="7A55D33C" w14:textId="6F3F2E1A" w:rsidR="009D7F63" w:rsidRDefault="009D7F63" w:rsidP="009D7F63">
      <w:pPr>
        <w:tabs>
          <w:tab w:val="left" w:pos="1014"/>
        </w:tabs>
        <w:spacing w:before="120" w:after="120" w:line="288" w:lineRule="auto"/>
        <w:jc w:val="both"/>
      </w:pPr>
      <w:r w:rsidRPr="0073389C">
        <w:lastRenderedPageBreak/>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w:t>
      </w:r>
      <w:r w:rsidR="00FD5A49" w:rsidRPr="00FD5A49">
        <w:t xml:space="preserve">Oslovenie minimálne troch záujemcov, ktorí sú oprávnení dodávať tovary, uskutočňovať stavebné práce alebo poskytovať služby v rozsahu predmetu zákazky neznamená, že prijímateľ musí v lehote na predkladanie ponúk obdržať ponuky záujemcov, ktorých priamo oslovil. Zákazka môže byť realizovaná aj v prípade predloženia 1 alebo 2 ponúk. </w:t>
      </w:r>
      <w:r w:rsidRPr="0073389C">
        <w:t xml:space="preserve">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w:t>
      </w:r>
      <w:r w:rsidR="00FD5A49" w:rsidRPr="00FD5A49">
        <w:t>vypracovaná ešte pred vyhlásením zákazky</w:t>
      </w:r>
      <w:r w:rsidR="00D53C88" w:rsidRPr="00D53C88">
        <w:t xml:space="preserve"> a dôkazné bremeno preukázania skutočnosti, že na relevantnom trhu neexistuje viac ako 1 alebo 2 dodávatelia znáša prijímateľ. </w:t>
      </w:r>
      <w:r w:rsidR="00FD5A49" w:rsidRPr="00FD5A49">
        <w:t>Odôvodnenie k jedinečnému predmetu zákazky, resp. k predmetu zákazky, v rámci ktorého nie je možné vykonať prieskum trhu, musí byť súčasťou dokumentácie k zákazke.</w:t>
      </w:r>
      <w:r w:rsidR="00FD5A49">
        <w:t xml:space="preserve"> </w:t>
      </w:r>
      <w:r w:rsidR="00D53C88" w:rsidRPr="00D53C88">
        <w:t>Aj v tomto výnimočnom prípade je však povinnosťou prijímateľa zverejniť zákazku na webovom sídle a zaslať informáciu o tomto zverejnení na osobitný mailový kontakt</w:t>
      </w:r>
      <w:r w:rsidR="00EF4612">
        <w:t xml:space="preserve"> </w:t>
      </w:r>
      <w:r w:rsidR="00EF4612" w:rsidRPr="00EF4612">
        <w:t>zakazkycko@vlada.gov.sk</w:t>
      </w:r>
      <w:r w:rsidR="00EF4612">
        <w:t>.</w:t>
      </w:r>
      <w:r w:rsidR="00D53C88">
        <w:t xml:space="preserve"> </w:t>
      </w:r>
      <w:r w:rsidRPr="0073389C">
        <w:t xml:space="preserve"> </w:t>
      </w:r>
    </w:p>
    <w:p w14:paraId="36DA08EB" w14:textId="0851F9CD" w:rsidR="00FD5A49" w:rsidRPr="0073389C" w:rsidRDefault="00FD5A49" w:rsidP="009D7F63">
      <w:pPr>
        <w:tabs>
          <w:tab w:val="left" w:pos="1014"/>
        </w:tabs>
        <w:spacing w:before="120" w:after="120" w:line="288" w:lineRule="auto"/>
        <w:jc w:val="both"/>
      </w:pPr>
      <w:r w:rsidRPr="00FD5A49">
        <w:t>Celý postup prijímateľa pri zadávaní zákazky bude zhrnutý v zápise z prieskumu trhu (vzor príloha č. 6), ktorého minimálne náležitosti sú nasledovné: identifikácia prijímateľa, názov zákazky, kód CPV, predmet zákazky, určenie kritéria/kritérií na vyhodnocovanie ponúk, spôsob vykonania prieskumu a identifikovanie podkladov, na základe ktorých boli ponuky vyhodnocované, zoznam oslovených záujemcov a dátum ich oslovenia, informácia o skutočnosti, či sú oslovení záujemcovia oprávnení dodávať službu, tovar alebo prácu v rozsahu predmetu zákazky, dátum vyhodnotenia ponúk, zoznam uchádzačov, ktorí predložili ponuku, identifikácia a vyhodnotenie splnenia jednotlivých podmienok účasti a návrhov na plnenie kritérií,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26B6F17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 xml:space="preserve">k zadávaniu zákaziek v hodnote nad </w:t>
      </w:r>
      <w:r w:rsidR="00EF4612">
        <w:t>1</w:t>
      </w:r>
      <w:r w:rsidR="005C00EC" w:rsidRPr="005C00EC">
        <w:t>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65D88145"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w:t>
      </w:r>
      <w:r w:rsidRPr="0073389C">
        <w:lastRenderedPageBreak/>
        <w:t xml:space="preserve">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w:t>
      </w:r>
      <w:r w:rsidR="00FD5A49" w:rsidRPr="00FD5A49">
        <w:t xml:space="preserve">vypracovaná ešte pred vyhlásením zákazky a dôkazné bremeno preukázania skutočnosti, že na relevantnom trhu neexistuje viac ako 1 alebo 2 dodávatelia znáša prijímateľ. Odôvodnenie k jedinečnému predmetu zákazky, </w:t>
      </w:r>
      <w:bookmarkStart w:id="546" w:name="_Hlk526716467"/>
      <w:r w:rsidR="00FD5A49" w:rsidRPr="00FD5A49">
        <w:t>resp. k predmetu zákazky, v rámci ktorého nie je možné vykonať prieskum trhu,</w:t>
      </w:r>
      <w:bookmarkEnd w:id="546"/>
      <w:r w:rsidR="00FD5A49" w:rsidRPr="00FD5A49">
        <w:t xml:space="preserve"> musí byť súčasťou dokumentácie k zákazke.</w:t>
      </w:r>
      <w:r w:rsidRPr="0073389C">
        <w:t xml:space="preserve">. </w:t>
      </w:r>
    </w:p>
    <w:p w14:paraId="265AB634" w14:textId="2FC5B291"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9C04B30" w14:textId="27ECBAF4" w:rsidR="007E444D" w:rsidRDefault="009D7F63" w:rsidP="007E444D">
      <w:pPr>
        <w:tabs>
          <w:tab w:val="left" w:pos="1014"/>
        </w:tabs>
        <w:spacing w:before="120" w:after="120" w:line="288" w:lineRule="auto"/>
        <w:jc w:val="both"/>
        <w:rPr>
          <w:ins w:id="547" w:author="Miruška Hrabčáková" w:date="2019-02-13T13:34:00Z"/>
        </w:rPr>
      </w:pPr>
      <w:r w:rsidRPr="0073389C">
        <w:t>Celý postup zadávania zákazky zhrnie prijímateľ v zápise z prieskumu trhu (</w:t>
      </w:r>
      <w:ins w:id="548" w:author="Miruška Hrabčáková" w:date="2019-02-13T13:34:00Z">
        <w:r w:rsidR="007E444D">
          <w:t xml:space="preserve">vzor </w:t>
        </w:r>
      </w:ins>
      <w:r w:rsidRPr="0073389C">
        <w:t xml:space="preserve">príloha č. </w:t>
      </w:r>
      <w:r w:rsidR="001A6E82" w:rsidRPr="0073389C">
        <w:t>2</w:t>
      </w:r>
      <w:r w:rsidR="001A6E82">
        <w:t>5</w:t>
      </w:r>
      <w:r w:rsidRPr="0073389C">
        <w:t>)</w:t>
      </w:r>
      <w:r w:rsidR="005C00EC">
        <w:t>.</w:t>
      </w:r>
      <w:ins w:id="549" w:author="Miruška Hrabčáková" w:date="2019-02-13T13:34:00Z">
        <w:r w:rsidR="007E444D">
          <w:t xml:space="preserve"> Okrem prieskumu trhu je prijímateľ povinný v rámci dokumentácie z verejného obstarávania zaslať poskytovateľovi aj:</w:t>
        </w:r>
      </w:ins>
    </w:p>
    <w:p w14:paraId="611179DB"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ins w:id="550" w:author="Miruška Hrabčáková" w:date="2019-02-13T13:34:00Z"/>
          <w:rFonts w:cs="Arial"/>
          <w:b/>
        </w:rPr>
      </w:pPr>
      <w:ins w:id="551" w:author="Miruška Hrabčáková" w:date="2019-02-13T13:34:00Z">
        <w:r w:rsidRPr="00957442">
          <w:rPr>
            <w:i/>
          </w:rPr>
          <w:t>plán obstarávaní tovarov, služieb alebo stavebných prác</w:t>
        </w:r>
        <w:r w:rsidRPr="001C336E">
          <w:t xml:space="preserve"> rovnakého charakteru ako je predmet príslušnej zákazky za kalendárny rok a celú dĺžku realizácie projektu/projektov, v ktorom bola/bude zákazka vyhlásená (</w:t>
        </w:r>
        <w:r w:rsidRPr="00957442">
          <w:rPr>
            <w:b/>
          </w:rPr>
          <w:t>vzor</w:t>
        </w:r>
        <w:r w:rsidRPr="001C336E">
          <w:t xml:space="preserve"> príloha č. </w:t>
        </w:r>
        <w:r w:rsidRPr="00957442">
          <w:rPr>
            <w:b/>
          </w:rPr>
          <w:t>20</w:t>
        </w:r>
        <w:r>
          <w:t>),</w:t>
        </w:r>
      </w:ins>
    </w:p>
    <w:p w14:paraId="767CA57D"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ins w:id="552" w:author="Miruška Hrabčáková" w:date="2019-02-13T13:34:00Z"/>
          <w:rFonts w:cs="Arial"/>
          <w:b/>
        </w:rPr>
      </w:pPr>
      <w:ins w:id="553" w:author="Miruška Hrabčáková" w:date="2019-02-13T13:34:00Z">
        <w:r w:rsidRPr="00957442">
          <w:rPr>
            <w:i/>
          </w:rPr>
          <w:t>čestné vyhlásenie prijímateľa týkajúce sa konfliktu záujmov</w:t>
        </w:r>
        <w:r>
          <w:t xml:space="preserve"> (</w:t>
        </w:r>
        <w:r w:rsidRPr="00957442">
          <w:rPr>
            <w:b/>
          </w:rPr>
          <w:t>vzor</w:t>
        </w:r>
        <w:r>
          <w:t xml:space="preserve"> príloha č. </w:t>
        </w:r>
        <w:r w:rsidRPr="00957442">
          <w:rPr>
            <w:b/>
          </w:rPr>
          <w:t>28),</w:t>
        </w:r>
      </w:ins>
    </w:p>
    <w:p w14:paraId="26E5B1EF"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ins w:id="554" w:author="Miruška Hrabčáková" w:date="2019-02-13T13:34:00Z"/>
          <w:rFonts w:cs="Arial"/>
          <w:b/>
        </w:rPr>
      </w:pPr>
      <w:ins w:id="555" w:author="Miruška Hrabčáková" w:date="2019-02-13T13:34:00Z">
        <w:r w:rsidRPr="00957442">
          <w:rPr>
            <w:i/>
          </w:rPr>
          <w:t>čestné vyhlásenie o zhode predloženej dokumentácie z VO s originálom dokumentácie a o úplnosti a kompletnosti dokladov</w:t>
        </w:r>
        <w:r>
          <w:t xml:space="preserve">, </w:t>
        </w:r>
        <w:r w:rsidRPr="00C515D3">
          <w:t>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w:t>
        </w:r>
        <w:r w:rsidRPr="00957442">
          <w:rPr>
            <w:b/>
          </w:rPr>
          <w:t>vzor</w:t>
        </w:r>
        <w:r w:rsidRPr="00C515D3">
          <w:t xml:space="preserve"> príloha č. </w:t>
        </w:r>
        <w:r w:rsidRPr="00957442">
          <w:rPr>
            <w:b/>
          </w:rPr>
          <w:t xml:space="preserve">29), </w:t>
        </w:r>
      </w:ins>
    </w:p>
    <w:p w14:paraId="54E7EBAC"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ins w:id="556" w:author="Miruška Hrabčáková" w:date="2019-02-13T13:34:00Z"/>
          <w:rFonts w:cs="Arial"/>
          <w:b/>
        </w:rPr>
      </w:pPr>
      <w:ins w:id="557" w:author="Miruška Hrabčáková" w:date="2019-02-13T13:34:00Z">
        <w:r w:rsidRPr="00957442">
          <w:rPr>
            <w:rFonts w:cs="Arial"/>
            <w:i/>
          </w:rPr>
          <w:t>prevodník obstaraných položiek k rozpočtu projektu</w:t>
        </w:r>
        <w:r w:rsidRPr="00957442">
          <w:rPr>
            <w:rFonts w:cs="Arial"/>
          </w:rPr>
          <w:t xml:space="preserve"> (</w:t>
        </w:r>
        <w:r w:rsidRPr="00957442">
          <w:rPr>
            <w:rFonts w:cs="Arial"/>
            <w:b/>
          </w:rPr>
          <w:t>vzor</w:t>
        </w:r>
        <w:r w:rsidRPr="00957442">
          <w:rPr>
            <w:rFonts w:cs="Arial"/>
          </w:rPr>
          <w:t xml:space="preserve"> príloha č. </w:t>
        </w:r>
        <w:r w:rsidRPr="00957442">
          <w:rPr>
            <w:rFonts w:cs="Arial"/>
            <w:b/>
          </w:rPr>
          <w:t xml:space="preserve">40) </w:t>
        </w:r>
      </w:ins>
    </w:p>
    <w:p w14:paraId="60491B1F" w14:textId="77777777" w:rsidR="007E444D" w:rsidRPr="00957442" w:rsidRDefault="007E444D" w:rsidP="007E444D">
      <w:pPr>
        <w:tabs>
          <w:tab w:val="left" w:pos="1014"/>
        </w:tabs>
        <w:spacing w:before="120" w:after="120" w:line="288" w:lineRule="auto"/>
        <w:jc w:val="both"/>
        <w:rPr>
          <w:ins w:id="558" w:author="Miruška Hrabčáková" w:date="2019-02-13T13:34:00Z"/>
          <w:rFonts w:cs="Arial"/>
        </w:rPr>
      </w:pPr>
      <w:ins w:id="559" w:author="Miruška Hrabčáková" w:date="2019-02-13T13:34:00Z">
        <w:r w:rsidRPr="00957442">
          <w:rPr>
            <w:rFonts w:cs="Arial"/>
          </w:rPr>
          <w:t xml:space="preserve">a ďalej </w:t>
        </w:r>
        <w:r>
          <w:rPr>
            <w:rFonts w:cs="Arial"/>
          </w:rPr>
          <w:t>v prípade relevancie aj</w:t>
        </w:r>
        <w:r w:rsidRPr="00957442">
          <w:rPr>
            <w:rFonts w:cs="Arial"/>
          </w:rPr>
          <w:t>:</w:t>
        </w:r>
      </w:ins>
    </w:p>
    <w:p w14:paraId="6FA254D7" w14:textId="77777777" w:rsidR="007E444D" w:rsidRDefault="007E444D" w:rsidP="007E444D">
      <w:pPr>
        <w:pStyle w:val="Odsekzoznamu"/>
        <w:numPr>
          <w:ilvl w:val="0"/>
          <w:numId w:val="127"/>
        </w:numPr>
        <w:spacing w:after="200" w:line="276" w:lineRule="auto"/>
        <w:jc w:val="both"/>
        <w:rPr>
          <w:ins w:id="560" w:author="Miruška Hrabčáková" w:date="2019-02-13T13:34:00Z"/>
        </w:rPr>
      </w:pPr>
      <w:ins w:id="561" w:author="Miruška Hrabčáková" w:date="2019-02-13T13:34:00Z">
        <w:r>
          <w:t>z</w:t>
        </w:r>
        <w:r w:rsidRPr="003B3CE8">
          <w:t>áznam z určenia PHZ</w:t>
        </w:r>
        <w:r w:rsidRPr="0073389C">
          <w:t xml:space="preserve"> (</w:t>
        </w:r>
        <w:r w:rsidRPr="004B69AD">
          <w:rPr>
            <w:b/>
          </w:rPr>
          <w:t>vzor</w:t>
        </w:r>
        <w:r w:rsidRPr="0073389C">
          <w:t xml:space="preserve"> príloha č. </w:t>
        </w:r>
        <w:r w:rsidRPr="004B69AD">
          <w:rPr>
            <w:b/>
          </w:rPr>
          <w:t>21</w:t>
        </w:r>
        <w:r>
          <w:t>),</w:t>
        </w:r>
      </w:ins>
    </w:p>
    <w:p w14:paraId="419DC17A" w14:textId="77777777" w:rsidR="007E444D" w:rsidRDefault="007E444D" w:rsidP="007E444D">
      <w:pPr>
        <w:pStyle w:val="Odsekzoznamu"/>
        <w:numPr>
          <w:ilvl w:val="0"/>
          <w:numId w:val="127"/>
        </w:numPr>
        <w:spacing w:after="200" w:line="276" w:lineRule="auto"/>
        <w:jc w:val="both"/>
        <w:rPr>
          <w:ins w:id="562" w:author="Miruška Hrabčáková" w:date="2019-02-13T13:34:00Z"/>
        </w:rPr>
      </w:pPr>
      <w:ins w:id="563" w:author="Miruška Hrabčáková" w:date="2019-02-13T13:34:00Z">
        <w:r w:rsidRPr="00D05310">
          <w:t>výzvu na predloženie ponuky (</w:t>
        </w:r>
        <w:r w:rsidRPr="00957442">
          <w:rPr>
            <w:b/>
          </w:rPr>
          <w:t>vzor</w:t>
        </w:r>
        <w:r>
          <w:t xml:space="preserve"> </w:t>
        </w:r>
        <w:r w:rsidRPr="00D05310">
          <w:t xml:space="preserve">príloha č. </w:t>
        </w:r>
        <w:r w:rsidRPr="00957442">
          <w:rPr>
            <w:b/>
          </w:rPr>
          <w:t>24</w:t>
        </w:r>
        <w:r w:rsidRPr="00D05310">
          <w:t>)</w:t>
        </w:r>
        <w:r>
          <w:t>,</w:t>
        </w:r>
      </w:ins>
    </w:p>
    <w:p w14:paraId="5C144B72" w14:textId="77777777" w:rsidR="007E444D" w:rsidRDefault="007E444D" w:rsidP="007E444D">
      <w:pPr>
        <w:pStyle w:val="Odsekzoznamu"/>
        <w:numPr>
          <w:ilvl w:val="0"/>
          <w:numId w:val="127"/>
        </w:numPr>
        <w:spacing w:after="200" w:line="276" w:lineRule="auto"/>
        <w:jc w:val="both"/>
        <w:rPr>
          <w:ins w:id="564" w:author="Miruška Hrabčáková" w:date="2019-02-13T13:34:00Z"/>
        </w:rPr>
      </w:pPr>
      <w:ins w:id="565" w:author="Miruška Hrabčáková" w:date="2019-02-13T13:34:00Z">
        <w:r>
          <w:rPr>
            <w:rFonts w:cs="Arial"/>
          </w:rPr>
          <w:t>e</w:t>
        </w:r>
        <w:r w:rsidRPr="0073389C">
          <w:rPr>
            <w:rFonts w:cs="Arial"/>
          </w:rPr>
          <w:t>videnci</w:t>
        </w:r>
        <w:r>
          <w:rPr>
            <w:rFonts w:cs="Arial"/>
          </w:rPr>
          <w:t>u</w:t>
        </w:r>
        <w:r w:rsidRPr="0073389C">
          <w:rPr>
            <w:rFonts w:cs="Arial"/>
          </w:rPr>
          <w:t xml:space="preserve"> doručených ponúk</w:t>
        </w:r>
        <w:r>
          <w:rPr>
            <w:rFonts w:cs="Arial"/>
          </w:rPr>
          <w:t>,</w:t>
        </w:r>
      </w:ins>
    </w:p>
    <w:p w14:paraId="260E3F23" w14:textId="1766D929" w:rsidR="007E444D" w:rsidRPr="0037381A" w:rsidRDefault="007E444D">
      <w:pPr>
        <w:pStyle w:val="Odsekzoznamu"/>
        <w:numPr>
          <w:ilvl w:val="0"/>
          <w:numId w:val="127"/>
        </w:numPr>
        <w:spacing w:after="200" w:line="276" w:lineRule="auto"/>
        <w:jc w:val="both"/>
        <w:rPr>
          <w:ins w:id="566" w:author="Miruška Hrabčáková" w:date="2019-02-13T13:34:00Z"/>
        </w:rPr>
        <w:pPrChange w:id="567" w:author="Miruška Hrabčáková" w:date="2019-02-13T13:35:00Z">
          <w:pPr>
            <w:pStyle w:val="Odsekzoznamu"/>
            <w:numPr>
              <w:numId w:val="127"/>
            </w:numPr>
            <w:spacing w:after="200" w:line="276" w:lineRule="auto"/>
            <w:ind w:hanging="360"/>
          </w:pPr>
        </w:pPrChange>
      </w:pPr>
      <w:ins w:id="568" w:author="Miruška Hrabčáková" w:date="2019-02-13T13:34:00Z">
        <w:r>
          <w:t>p</w:t>
        </w:r>
        <w:r w:rsidRPr="003B3CE8">
          <w:t>onuky jednotlivých uchádzačov, vrátane dokladu preukazujúceho čas a spôsob doručenia ponuky, (napr. doručenka, potvrdenie o doručení a prečítaní e-mailu</w:t>
        </w:r>
        <w:r>
          <w:t xml:space="preserve">, </w:t>
        </w:r>
        <w:r w:rsidRPr="003B3CE8">
          <w:t>...)</w:t>
        </w:r>
        <w:r>
          <w:t>, prípadne „</w:t>
        </w:r>
        <w:r w:rsidRPr="00F659B0">
          <w:t>print</w:t>
        </w:r>
        <w:r>
          <w:t xml:space="preserve"> </w:t>
        </w:r>
        <w:r w:rsidRPr="00F659B0">
          <w:t>screen</w:t>
        </w:r>
        <w:r>
          <w:t>“ z webového sídla dodávateľa,</w:t>
        </w:r>
      </w:ins>
    </w:p>
    <w:p w14:paraId="0B98E0A8" w14:textId="77777777" w:rsidR="007E444D" w:rsidRPr="009C1E89" w:rsidRDefault="007E444D" w:rsidP="007E444D">
      <w:pPr>
        <w:pStyle w:val="Odsekzoznamu"/>
        <w:numPr>
          <w:ilvl w:val="0"/>
          <w:numId w:val="127"/>
        </w:numPr>
        <w:spacing w:after="200" w:line="276" w:lineRule="auto"/>
        <w:jc w:val="both"/>
        <w:rPr>
          <w:ins w:id="569" w:author="Miruška Hrabčáková" w:date="2019-02-13T13:34:00Z"/>
          <w:rFonts w:cstheme="minorBidi"/>
        </w:rPr>
      </w:pPr>
      <w:ins w:id="570" w:author="Miruška Hrabčáková" w:date="2019-02-13T13:34:00Z">
        <w:r w:rsidRPr="009C1E89">
          <w:rPr>
            <w:rFonts w:cs="Arial"/>
          </w:rPr>
          <w:t>zmluv</w:t>
        </w:r>
        <w:r>
          <w:rPr>
            <w:rFonts w:cs="Arial"/>
          </w:rPr>
          <w:t>u</w:t>
        </w:r>
        <w:r w:rsidRPr="009C1E89">
          <w:rPr>
            <w:rFonts w:cs="Arial"/>
          </w:rPr>
          <w:t xml:space="preserve"> uzavret</w:t>
        </w:r>
        <w:r>
          <w:rPr>
            <w:rFonts w:cs="Arial"/>
          </w:rPr>
          <w:t>ú</w:t>
        </w:r>
        <w:r w:rsidRPr="009C1E89">
          <w:rPr>
            <w:rFonts w:cs="Arial"/>
          </w:rPr>
          <w:t xml:space="preserve"> medzi prijímateľom a úspešným uchádzačom;</w:t>
        </w:r>
      </w:ins>
    </w:p>
    <w:p w14:paraId="1B7B1A95" w14:textId="77777777" w:rsidR="00C258E0" w:rsidRDefault="007E444D">
      <w:pPr>
        <w:pStyle w:val="Odsekzoznamu"/>
        <w:numPr>
          <w:ilvl w:val="0"/>
          <w:numId w:val="127"/>
        </w:numPr>
        <w:spacing w:after="200" w:line="276" w:lineRule="auto"/>
        <w:jc w:val="both"/>
        <w:rPr>
          <w:ins w:id="571" w:author="Miruška Hrabčáková" w:date="2019-02-13T13:35:00Z"/>
        </w:rPr>
        <w:pPrChange w:id="572" w:author="Miruška Hrabčáková" w:date="2019-02-13T13:35:00Z">
          <w:pPr>
            <w:tabs>
              <w:tab w:val="left" w:pos="1014"/>
            </w:tabs>
            <w:spacing w:before="120" w:after="120" w:line="288" w:lineRule="auto"/>
            <w:jc w:val="both"/>
          </w:pPr>
        </w:pPrChange>
      </w:pPr>
      <w:ins w:id="573" w:author="Miruška Hrabčáková" w:date="2019-02-13T13:34:00Z">
        <w:r w:rsidRPr="00152AA3">
          <w:t>potvrdenie o zverejnení uzavretej zmluvy medzi prijímateľom a úspešným uchádzačom v CRZ, resp. na webovom sídle prijímateľa (uvedené zdokladuje na</w:t>
        </w:r>
        <w:r>
          <w:t>pr. predložením „print screen“),</w:t>
        </w:r>
      </w:ins>
    </w:p>
    <w:p w14:paraId="7A55D344" w14:textId="5CB78C2F" w:rsidR="009D7F63" w:rsidRPr="0073389C" w:rsidRDefault="007E444D">
      <w:pPr>
        <w:pStyle w:val="Odsekzoznamu"/>
        <w:numPr>
          <w:ilvl w:val="0"/>
          <w:numId w:val="127"/>
        </w:numPr>
        <w:spacing w:after="200" w:line="276" w:lineRule="auto"/>
        <w:jc w:val="both"/>
        <w:pPrChange w:id="574" w:author="Miruška Hrabčáková" w:date="2019-02-13T13:35:00Z">
          <w:pPr>
            <w:tabs>
              <w:tab w:val="left" w:pos="1014"/>
            </w:tabs>
            <w:spacing w:before="120" w:after="120" w:line="288" w:lineRule="auto"/>
            <w:jc w:val="both"/>
          </w:pPr>
        </w:pPrChange>
      </w:pPr>
      <w:ins w:id="575" w:author="Miruška Hrabčáková" w:date="2019-02-13T13:34:00Z">
        <w:r>
          <w:t>informáciu o výsledku prieskumu trhu zaslanú uchádzačom, a pod.</w:t>
        </w:r>
      </w:ins>
    </w:p>
    <w:p w14:paraId="41AD9D3F" w14:textId="37B36504"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w:t>
      </w:r>
      <w:r w:rsidR="00FD5A49">
        <w:rPr>
          <w:b/>
        </w:rPr>
        <w:t>1</w:t>
      </w:r>
      <w:r w:rsidRPr="004A5C0C">
        <w:rPr>
          <w:b/>
        </w:rPr>
        <w:t xml:space="preserve">5 000 </w:t>
      </w:r>
      <w:r w:rsidR="00A15E8E">
        <w:rPr>
          <w:b/>
        </w:rPr>
        <w:t>EUR</w:t>
      </w:r>
      <w:r w:rsidR="00A15E8E" w:rsidRPr="004A5C0C">
        <w:rPr>
          <w:b/>
        </w:rPr>
        <w:t xml:space="preserve"> </w:t>
      </w:r>
      <w:r w:rsidRPr="004A5C0C">
        <w:rPr>
          <w:b/>
        </w:rPr>
        <w:t xml:space="preserve">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r w:rsidR="00FD5A49" w:rsidRPr="00FD5A49">
        <w:rPr>
          <w:rFonts w:cs="Arial"/>
          <w:szCs w:val="19"/>
        </w:rPr>
        <w:t xml:space="preserve"> </w:t>
      </w:r>
      <w:r w:rsidR="00FD5A49" w:rsidRPr="00FD5A49">
        <w:t xml:space="preserve">V prípade voľby tohto postupu musí prijímateľ disponovať minimálne tromi ponukami, nakoľko okrem úspešného uchádzača určuje zároveň predpokladanú hodnotu zákazky. Z uvedeného dôvodu sa prijímateľovi odporúča </w:t>
      </w:r>
      <w:r w:rsidR="00FD5A49" w:rsidRPr="00FD5A49">
        <w:lastRenderedPageBreak/>
        <w:t>osloviť aj viac ako troch potenciálnych dodávateľov. Ak prijímateľovi neboli predložené tri cenové ponuky, je možné pre účely určenia predpokladanej hodnoty zákazky použiť aj cenové ponuky identifikované cez webové rozhranie, alebo určiť predpokladanú hodnotu zákazky aj na základe dvoch cenových ponúk.</w:t>
      </w:r>
    </w:p>
    <w:p w14:paraId="4F78C592" w14:textId="3DE42E93" w:rsidR="00A15E8E" w:rsidRPr="00DD30A9" w:rsidRDefault="00A15E8E" w:rsidP="009D7F63">
      <w:pPr>
        <w:tabs>
          <w:tab w:val="left" w:pos="1014"/>
        </w:tabs>
        <w:spacing w:before="120" w:after="120" w:line="288" w:lineRule="auto"/>
        <w:jc w:val="both"/>
      </w:pPr>
      <w:r w:rsidRPr="00A15E8E">
        <w:rPr>
          <w:b/>
        </w:rPr>
        <w:t xml:space="preserve">V prípade zákaziek s nízkou hodnotou, ktorých hodnota je do </w:t>
      </w:r>
      <w:r w:rsidR="00FD5A49">
        <w:rPr>
          <w:b/>
        </w:rPr>
        <w:t>5</w:t>
      </w:r>
      <w:r w:rsidR="00FD5A49" w:rsidRPr="00A15E8E">
        <w:rPr>
          <w:b/>
        </w:rPr>
        <w:t> </w:t>
      </w:r>
      <w:r w:rsidRPr="00A15E8E">
        <w:rPr>
          <w:b/>
        </w:rPr>
        <w:t>000 EUR bez DPH</w:t>
      </w:r>
      <w:r w:rsidRPr="00A15E8E">
        <w:t xml:space="preserve">, je možné určiť úspešného uchádzača priamym zadaním, ak poskytovateľ vo vzťahu k predmetu zákazky určil na dané výdavky finančné limity, ktoré zohľadňujú dodržanie pravidiel hospodárnosti v súlade s metodickým pokynom </w:t>
      </w:r>
      <w:hyperlink r:id="rId28" w:history="1">
        <w:r w:rsidRPr="00A15E8E">
          <w:rPr>
            <w:rStyle w:val="Hypertextovprepojenie"/>
          </w:rPr>
          <w:t>k overovaniu hospodárnosti výdavkov</w:t>
        </w:r>
      </w:hyperlink>
      <w:r w:rsidRPr="00A15E8E">
        <w:rPr>
          <w:vertAlign w:val="superscript"/>
        </w:rPr>
        <w:footnoteReference w:id="115"/>
      </w:r>
      <w:r w:rsidRPr="00A15E8E">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576" w:name="_Toc440372886"/>
      <w:bookmarkStart w:id="577" w:name="_Toc1543534"/>
      <w:r w:rsidRPr="0073389C">
        <w:rPr>
          <w:lang w:val="sk-SK"/>
        </w:rPr>
        <w:t>Zákazky nespadajúce pod zákon o verejnom obstarávaní</w:t>
      </w:r>
      <w:bookmarkEnd w:id="576"/>
      <w:bookmarkEnd w:id="577"/>
    </w:p>
    <w:p w14:paraId="7A55D364" w14:textId="1F542212"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Aj v prípadoch, kedy zadávanie zákaziek na dodanie tovarov, prác alebo služieb nespadá pod ZVO, postupuje prijímateľ pri ich obstarávaní v súlade so Zmluvou o fungovaní EÚ a to najmä v súlade s jej princípmi</w:t>
      </w:r>
      <w:r w:rsidR="00FD5A49">
        <w:t>,</w:t>
      </w:r>
      <w:r w:rsidRPr="0073389C">
        <w:t xml:space="preserve"> ktorými sú - voľný pohyb tovaru, právo usadenia, voľný pohyb služieb, zákaz diskriminácie, rovnaké zaobchádzanie, transparentnosť, proporcionalita a vzájomné uznávanie dokladov. Rovnako dodržiava aj princíp zákonnosti. </w:t>
      </w:r>
    </w:p>
    <w:p w14:paraId="7A55D365" w14:textId="75DB9690"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ZVO (ďalej len „zákazky z výnimky“)</w:t>
      </w:r>
      <w:r w:rsidR="00FD5A49" w:rsidRPr="00FD5A49">
        <w:rPr>
          <w:szCs w:val="19"/>
        </w:rPr>
        <w:t xml:space="preserve"> </w:t>
      </w:r>
      <w:r w:rsidR="00FD5A49" w:rsidRPr="00FD5A49">
        <w:t>o postupy pri obstarávaní zákazky vyhlásenej osobou, ktorej verejný obstarávateľ poskytne 50% a menej finančných prostriedkov na dodanie tovaru, uskutočnenie stavebných prác, poskytnutie služieb z NFP, ďalej o zákazky týkajúce sa určitých kategórií osôb  definovaných v § 8 ods. 2 ZVO. Výnimka pre osoby podľa § 8 ods. 2 ZVO neplatí, ak ide o zákazku na uskutočnenie stavebných prác alebo zákazku na poskytnutie služby, ktorá súvisí s týmito stavebnými prácami, ktorej predpokladaná hodnota je vyššia ako finančný limit podľa § 5 ods. 2 ZVO a na ktorú verejný obstarávateľ poskytne viac ako 50% finančných prostriedkov</w:t>
      </w:r>
      <w:r w:rsidR="00FD5A49">
        <w:t>.</w:t>
      </w:r>
      <w:r w:rsidR="009D7F63" w:rsidRPr="0073389C">
        <w:t xml:space="preserve">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6B33810C"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xml:space="preserve">, </w:t>
      </w:r>
      <w:r w:rsidR="00FD5A49" w:rsidRPr="00FD5A49">
        <w:t>postupuje poskytovateľ v súlade s metodickým pokynom CKO č. 5. V prípade, že poskytovateľ identifikuje pri finančnej kontrole obstarávania nesplnenie podmienok na uplatnenie výnimky spod pôsobnosti ZVO, vylúči výdavky takéhoto obstarávania z financovania v plnom rozsahu a poskytovateľ odporučí prijímateľovi postupovať pri opakovanom zadaní predmetnej zákazky v zmysle postupov a pravidiel ZVO.</w:t>
      </w:r>
      <w:del w:id="578" w:author="Miruška Hrabčáková" w:date="2019-02-13T13:37:00Z">
        <w:r w:rsidRPr="0073389C" w:rsidDel="007218BC">
          <w:delText>.</w:delText>
        </w:r>
      </w:del>
    </w:p>
    <w:p w14:paraId="7A55D369" w14:textId="240DADD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lastRenderedPageBreak/>
        <w:t>Dôležité upozornenie:</w:t>
      </w:r>
      <w:r w:rsidRPr="0073389C">
        <w:t xml:space="preserve"> Prijímateľ nesmie zadať zákazku v zmysle predchádzajúcich odsekov s cieľom vyhnúť sa použitiu pravidiel a postupov zadávania zákaziek podľa ZVO</w:t>
      </w:r>
      <w:r w:rsidR="00FD5A49">
        <w:t>,</w:t>
      </w:r>
      <w:r w:rsidR="00FD5A49" w:rsidRPr="00FD5A49">
        <w:rPr>
          <w:rFonts w:cs="Arial"/>
          <w:szCs w:val="19"/>
        </w:rPr>
        <w:t xml:space="preserve"> </w:t>
      </w:r>
      <w:r w:rsidR="00FD5A49" w:rsidRPr="00FD5A49">
        <w:t>pričom zákonná možnosť uplatnenia výnimky spod pôsobnosti ZVO sa vykladá reštriktívne</w:t>
      </w:r>
      <w:r w:rsidRPr="0073389C">
        <w:t xml:space="preserve">. </w:t>
      </w:r>
    </w:p>
    <w:p w14:paraId="0FD8FD58" w14:textId="77777777" w:rsidR="00FD5A49" w:rsidRDefault="00FD5A49" w:rsidP="00852446">
      <w:pPr>
        <w:pStyle w:val="Odsekzoznamu"/>
        <w:spacing w:before="120" w:after="120" w:line="288" w:lineRule="auto"/>
        <w:ind w:left="0"/>
        <w:contextualSpacing w:val="0"/>
        <w:jc w:val="both"/>
      </w:pPr>
    </w:p>
    <w:p w14:paraId="47263F22" w14:textId="39C22150" w:rsidR="00FD5A49" w:rsidRPr="00852446" w:rsidRDefault="00FD5A49" w:rsidP="00852446">
      <w:pPr>
        <w:pStyle w:val="Odsekzoznamu"/>
        <w:spacing w:before="120" w:after="120" w:line="288" w:lineRule="auto"/>
        <w:ind w:left="0"/>
        <w:contextualSpacing w:val="0"/>
        <w:jc w:val="both"/>
      </w:pPr>
      <w:r w:rsidRPr="00852446">
        <w:t>Na zákazky, ktoré nespadajú pod pôsobnosť ZVO, vrátane zákaziek vyhlásených osobou, ktorej verejný obstarávateľ poskytne 50% a menej finančných prostriedkov na dodanie tovaru, uskutočnenie stavebných prác, poskytnutie služieb z NFP sa primerane vzťahuje kapitola 2.5.</w:t>
      </w:r>
      <w:r>
        <w:t>10</w:t>
      </w:r>
      <w:r w:rsidRPr="00852446">
        <w:t xml:space="preserve"> tejto Príručky, ako aj metodický pokyn CKO č. 13 k posudzovaniu konfliktu záujmov v procese VO vrátane jeho príloh v aktuálnom znení.</w:t>
      </w:r>
    </w:p>
    <w:p w14:paraId="33E1B80E" w14:textId="77777777" w:rsidR="00FD5A49" w:rsidRDefault="00FD5A49" w:rsidP="00852446">
      <w:pPr>
        <w:pStyle w:val="Odsekzoznamu"/>
        <w:tabs>
          <w:tab w:val="left" w:pos="1014"/>
        </w:tabs>
        <w:spacing w:before="120" w:after="120" w:line="288" w:lineRule="auto"/>
        <w:ind w:left="0"/>
        <w:contextualSpacing w:val="0"/>
        <w:jc w:val="both"/>
        <w:rPr>
          <w:b/>
        </w:rPr>
      </w:pPr>
    </w:p>
    <w:p w14:paraId="7A55D36A" w14:textId="2150CD53" w:rsidR="009D7F63" w:rsidRPr="0073389C" w:rsidRDefault="009D7F63" w:rsidP="005B7173">
      <w:pPr>
        <w:pStyle w:val="Odsekzoznamu"/>
        <w:numPr>
          <w:ilvl w:val="0"/>
          <w:numId w:val="116"/>
        </w:numPr>
        <w:tabs>
          <w:tab w:val="left" w:pos="1014"/>
        </w:tabs>
        <w:spacing w:before="120" w:after="120" w:line="288" w:lineRule="auto"/>
        <w:contextualSpacing w:val="0"/>
        <w:jc w:val="both"/>
        <w:rPr>
          <w:b/>
        </w:rPr>
      </w:pPr>
      <w:r w:rsidRPr="0073389C">
        <w:rPr>
          <w:b/>
        </w:rPr>
        <w:t>Pravidlá uplatňujúce sa pri zadávaní a kontrole zákaziek z výnimky</w:t>
      </w:r>
    </w:p>
    <w:p w14:paraId="7A55D36B" w14:textId="3E907773"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280BB0">
        <w:t>13</w:t>
      </w:r>
      <w:r w:rsidR="00280BB0"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7676B567" w14:textId="77777777" w:rsidR="00280BB0" w:rsidRPr="00280BB0" w:rsidRDefault="009D7F63" w:rsidP="00280BB0">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r w:rsidR="00280BB0" w:rsidRPr="00280BB0">
        <w:t>Vo výnimočných prípadoch, kedy môže ísť o jedinečný predmet zákazky, môže prijímateľ osloviť/identifikovať aj menej ako troch záujemcov, pričom táto výnimka musí byť zo strany prijímateľa riadne zdôvodnená a vypracovaná ešte pred vyhlásením zákazky a dôkazné bremeno preukázania skutočnosti, že na relevantnom trhu neexistuje viac ako 1 alebo 2 dodávatelia znáša prijímateľ. Odôvodnenie k jedinečnému predmetu zákazky, resp. k predmetu zákazky, v rámci ktorého nie je možné vykonať prieskum trhu, musí byť súčasťou dokumentácie k zákazke.</w:t>
      </w:r>
    </w:p>
    <w:p w14:paraId="2958E783" w14:textId="4A90EEE5" w:rsidR="00111724" w:rsidRDefault="00111724" w:rsidP="009D7F63">
      <w:pPr>
        <w:tabs>
          <w:tab w:val="left" w:pos="1014"/>
        </w:tabs>
        <w:spacing w:before="120" w:after="120" w:line="288" w:lineRule="auto"/>
        <w:jc w:val="both"/>
      </w:pPr>
    </w:p>
    <w:p w14:paraId="7A55D374" w14:textId="0401D9DD" w:rsidR="009D7F63" w:rsidRPr="0073389C" w:rsidRDefault="00111724" w:rsidP="00852446">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w:t>
      </w:r>
      <w:r w:rsidR="00280BB0" w:rsidRPr="00280BB0">
        <w:t xml:space="preserve">Prijímateľ môže pre tento účel využiť vzor prílohy </w:t>
      </w:r>
      <w:r w:rsidR="00280BB0">
        <w:t xml:space="preserve">č. 24 </w:t>
      </w:r>
      <w:r w:rsidR="009D7F63" w:rsidRPr="0073389C">
        <w:t xml:space="preserve">Výzva na predloženie ponuky </w:t>
      </w:r>
    </w:p>
    <w:p w14:paraId="7A55D375" w14:textId="75D80475" w:rsidR="009D7F63" w:rsidRPr="0073389C" w:rsidRDefault="009D7F63" w:rsidP="009D7F63">
      <w:pPr>
        <w:autoSpaceDE w:val="0"/>
        <w:autoSpaceDN w:val="0"/>
        <w:adjustRightInd w:val="0"/>
        <w:spacing w:before="120" w:after="120" w:line="288" w:lineRule="auto"/>
        <w:jc w:val="both"/>
      </w:pPr>
      <w:r w:rsidRPr="0073389C">
        <w:t>Prijímateľ pri vyhodnotení prieskumu trhu v súlade s </w:t>
      </w:r>
      <w:r w:rsidR="00280BB0">
        <w:t>podmienkami stanovenými vo výzve na predloženie ponúk</w:t>
      </w:r>
      <w:r w:rsidRPr="0073389C">
        <w:t xml:space="preserve">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33CAF6ED" w14:textId="77777777" w:rsidR="00280BB0" w:rsidRPr="001B411C" w:rsidRDefault="00280BB0" w:rsidP="00280BB0">
      <w:pPr>
        <w:autoSpaceDE w:val="0"/>
        <w:autoSpaceDN w:val="0"/>
        <w:adjustRightInd w:val="0"/>
        <w:spacing w:before="120" w:after="120" w:line="288" w:lineRule="auto"/>
        <w:jc w:val="both"/>
        <w:rPr>
          <w:rPrChange w:id="579" w:author="Miruška Hrabčáková" w:date="2019-02-13T13:37:00Z">
            <w:rPr>
              <w:color w:val="FF0000"/>
            </w:rPr>
          </w:rPrChange>
        </w:rPr>
      </w:pPr>
      <w:r w:rsidRPr="001B411C">
        <w:rPr>
          <w:rPrChange w:id="580" w:author="Miruška Hrabčáková" w:date="2019-02-13T13:37:00Z">
            <w:rPr>
              <w:color w:val="FF0000"/>
            </w:rPr>
          </w:rPrChange>
        </w:rPr>
        <w:t>V prípade výnimky, ktorá nie je viazaná na finančný limit, nie je povinnosťou prijímateľa predložiť určenie a výpočet predpokladanej hodnoty zákazky. Obdobne v prípade výnimiek, ktoré sú viazané na finančné limity podlimitných zákaziek a zákaziek s nízkou hodnotou, nie je potrebné určovať predpokladanú hodnotu zákazky, ale rozhodujúce je, aby zmluva, ktorá je uzatvorená s úspešným uchádzačom, bola vo finančnom limite, ktorý je spojený s možnosťou uplatnenia predmetnej výnimky. Prijímateľ pri zadávaní podlimitnej zákazky alebo zákazky s nízkou hodnotou v režime výnimky nesmie zákazku umelo rozdeliť s cieľom vyhnúť sa pravidlám a postupom VO.</w:t>
      </w:r>
    </w:p>
    <w:p w14:paraId="0C6FA0E4" w14:textId="77777777" w:rsidR="00280BB0" w:rsidRPr="001B411C" w:rsidRDefault="00280BB0" w:rsidP="00280BB0">
      <w:pPr>
        <w:autoSpaceDE w:val="0"/>
        <w:autoSpaceDN w:val="0"/>
        <w:adjustRightInd w:val="0"/>
        <w:spacing w:before="120" w:after="120" w:line="288" w:lineRule="auto"/>
        <w:jc w:val="both"/>
        <w:rPr>
          <w:rPrChange w:id="581" w:author="Miruška Hrabčáková" w:date="2019-02-13T13:37:00Z">
            <w:rPr>
              <w:color w:val="FF0000"/>
            </w:rPr>
          </w:rPrChange>
        </w:rPr>
      </w:pPr>
      <w:r w:rsidRPr="001B411C">
        <w:rPr>
          <w:rPrChange w:id="582" w:author="Miruška Hrabčáková" w:date="2019-02-13T13:37:00Z">
            <w:rPr>
              <w:color w:val="FF0000"/>
            </w:rPr>
          </w:rPrChange>
        </w:rPr>
        <w:t xml:space="preserve">Prieskum trhu slúži pre overenie hospodárnosti výdavkov zákazky, pričom pre tento účel je možné aktuálnu cenovú ponuku hospodárskeho subjektu, v prospech ktorého bude zadaná zákazka v režime výnimky, porovnať s cenovými ponukami, ktoré nie sú staršie ako 6 mesiacov v porovnaní s cenovou ponukou hospodárskeho subjektu, ktorému sa zadáva zákazka. 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w:t>
      </w:r>
      <w:r w:rsidRPr="001B411C">
        <w:rPr>
          <w:rPrChange w:id="583" w:author="Miruška Hrabčáková" w:date="2019-02-13T13:37:00Z">
            <w:rPr>
              <w:color w:val="FF0000"/>
            </w:rPr>
          </w:rPrChange>
        </w:rPr>
        <w:lastRenderedPageBreak/>
        <w:t>hospodárnosti tak, že aktuálnu cenovú ponuku hospodárskeho subjektu, v prospech ktorého bude zadaná zákazka v režime výnimky, porovná s cenovými ponukami minimálne ďalších dvoch hospodárskych subjektov. Tieto hospodárske subjekty musia byť oprávnené dodávať tovar, poskytovať služby, alebo realizovať stavebné práce, ktoré tvoria predmet zákazky.</w:t>
      </w:r>
    </w:p>
    <w:p w14:paraId="59AC6E7A" w14:textId="77777777" w:rsidR="00280BB0" w:rsidRDefault="00280BB0" w:rsidP="009D7F63">
      <w:pPr>
        <w:autoSpaceDE w:val="0"/>
        <w:autoSpaceDN w:val="0"/>
        <w:adjustRightInd w:val="0"/>
        <w:spacing w:before="120" w:after="120" w:line="288" w:lineRule="auto"/>
        <w:jc w:val="both"/>
        <w:rPr>
          <w:b/>
          <w:i/>
          <w:color w:val="FF0000"/>
        </w:rPr>
      </w:pPr>
    </w:p>
    <w:p w14:paraId="6DA756E1" w14:textId="5C146A0B"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00280BB0" w:rsidRPr="001B411C">
        <w:rPr>
          <w:rPrChange w:id="584" w:author="Miruška Hrabčáková" w:date="2019-02-13T13:38:00Z">
            <w:rPr>
              <w:color w:val="FF0000"/>
            </w:rPr>
          </w:rPrChange>
        </w:rPr>
        <w:t xml:space="preserve">Prijímateľ je povinný vykonať prieskum trhu, ktorým sa má preukázať hospodárnosť, v prípade zadávania zákazky podľa § 1 ods. 2 písm. c) ZVO na nadobúdanie existujúcich stavieb alebo nájom existujúcich stavieb a iných nehnuteľností alebo nadobúdanie práv k nim akýmkoľvek spôsobom financovania. </w:t>
      </w:r>
      <w:r w:rsidRPr="001B411C">
        <w:t>Ak prijíma</w:t>
      </w:r>
      <w:r w:rsidRPr="001F7F84">
        <w:t xml:space="preserve">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w:t>
      </w:r>
      <w:r w:rsidR="00280BB0">
        <w:t xml:space="preserve">možným </w:t>
      </w:r>
      <w:r w:rsidRPr="001F7F84">
        <w:t>doplňujúcim nástrojom pre účely zabezpečenia dodržania pravidiel hospodárnosti.</w:t>
      </w:r>
    </w:p>
    <w:p w14:paraId="7C990398" w14:textId="486E98D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r w:rsidR="00280BB0">
        <w:t xml:space="preserve"> </w:t>
      </w:r>
      <w:r w:rsidR="00280BB0" w:rsidRPr="00280BB0">
        <w:t>Obdobne zákazky spojené s dodaním hnuteľného tovaru (napr. kancelárske vybavenie prenajatých priestorov) nespadajú pod režim výnimky podľa § 1 ods. 2 písm. c) ZVO.</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07BE610C" w14:textId="44EE3AE8" w:rsidR="00280BB0" w:rsidRPr="00280BB0" w:rsidRDefault="00914736" w:rsidP="00280BB0">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w:t>
      </w:r>
      <w:r w:rsidR="00280BB0">
        <w:t>, písm. q)</w:t>
      </w:r>
      <w:r w:rsidRPr="001F7F84">
        <w:t xml:space="preserve"> alebo písm. </w:t>
      </w:r>
      <w:r w:rsidR="00280BB0">
        <w:t>u</w:t>
      </w:r>
      <w:r w:rsidRPr="001F7F84">
        <w:t>) ZVO je prijímateľ povinný vykonať deklaratórny prieskum</w:t>
      </w:r>
      <w:r w:rsidR="00280BB0">
        <w:t xml:space="preserve"> na overenie hospodárnosti</w:t>
      </w:r>
      <w:r w:rsidRPr="001F7F84">
        <w:t>, ktorým preukáže, že zákazka, ktorá bude zadaná priamo dodávateľovi v zmysle § 1 ods. 12 písm. d)</w:t>
      </w:r>
      <w:r w:rsidR="00280BB0">
        <w:t>, písm. q)</w:t>
      </w:r>
      <w:r w:rsidRPr="001F7F84">
        <w:t xml:space="preserve"> alebo písm. </w:t>
      </w:r>
      <w:r w:rsidR="00280BB0">
        <w:t>u</w:t>
      </w:r>
      <w:r w:rsidRPr="001F7F84">
        <w:t>) ZVO je hospodárnejšia oproti výsledkom zisteným v rámci prieskumu trhu. V prípade, že výsledok prieskumu trhu nepreukáže túto hospodárnosť, je prijímateľ povinný postupovať pri zadávaní zákazky v zmysle pravidiel a postupov ZVO.</w:t>
      </w:r>
      <w:r w:rsidR="00280BB0">
        <w:t xml:space="preserve"> </w:t>
      </w:r>
      <w:r w:rsidR="00280BB0" w:rsidRPr="00280BB0">
        <w:t xml:space="preserve">. Deklaratórny prieskum trhu na overenie hospodárnosti môže prijímateľ vykonať ako: </w:t>
      </w:r>
    </w:p>
    <w:p w14:paraId="2D9DC41B"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prieskum trhu, </w:t>
      </w:r>
    </w:p>
    <w:p w14:paraId="187902DF"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porovnanie s predchádzajúcim alebo aktuálnym plnením na rovnaký alebo porovnateľný predmet zákazky, </w:t>
      </w:r>
    </w:p>
    <w:p w14:paraId="756FEE4A" w14:textId="77777777" w:rsidR="00280BB0" w:rsidRPr="00280BB0" w:rsidRDefault="00280BB0" w:rsidP="005B7173">
      <w:pPr>
        <w:numPr>
          <w:ilvl w:val="0"/>
          <w:numId w:val="117"/>
        </w:numPr>
        <w:autoSpaceDE w:val="0"/>
        <w:autoSpaceDN w:val="0"/>
        <w:adjustRightInd w:val="0"/>
        <w:spacing w:line="288" w:lineRule="auto"/>
        <w:jc w:val="both"/>
      </w:pPr>
      <w:r w:rsidRPr="00280BB0">
        <w:t>prieskum trhu prostredníctvom informácií z webu (napr. zverejnené cenníky).</w:t>
      </w:r>
    </w:p>
    <w:p w14:paraId="62157F72" w14:textId="77777777" w:rsidR="00280BB0" w:rsidRPr="00280BB0" w:rsidRDefault="00280BB0" w:rsidP="00280BB0">
      <w:pPr>
        <w:autoSpaceDE w:val="0"/>
        <w:autoSpaceDN w:val="0"/>
        <w:adjustRightInd w:val="0"/>
        <w:spacing w:before="120" w:after="120" w:line="288" w:lineRule="auto"/>
        <w:jc w:val="both"/>
      </w:pPr>
    </w:p>
    <w:p w14:paraId="6DC72E46" w14:textId="77777777" w:rsidR="00280BB0" w:rsidRPr="00280BB0" w:rsidRDefault="00280BB0" w:rsidP="00280BB0">
      <w:pPr>
        <w:autoSpaceDE w:val="0"/>
        <w:autoSpaceDN w:val="0"/>
        <w:adjustRightInd w:val="0"/>
        <w:spacing w:before="120" w:after="120" w:line="288" w:lineRule="auto"/>
        <w:jc w:val="both"/>
      </w:pPr>
      <w:r w:rsidRPr="00280BB0">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p>
    <w:p w14:paraId="7DF99203" w14:textId="77777777" w:rsidR="00280BB0" w:rsidRPr="00280BB0" w:rsidRDefault="00280BB0" w:rsidP="00280BB0">
      <w:pPr>
        <w:autoSpaceDE w:val="0"/>
        <w:autoSpaceDN w:val="0"/>
        <w:adjustRightInd w:val="0"/>
        <w:spacing w:before="120" w:after="120" w:line="288" w:lineRule="auto"/>
        <w:jc w:val="both"/>
      </w:pPr>
      <w:r w:rsidRPr="00280BB0">
        <w:t xml:space="preserve">V prípade zákaziek, ktorých hodnota je do 10 000 EUR bez DPH, je možné určiť úspešného uchádzača priamym zadaním (týka sa aj prípadov, ktoré sú spájané s povinným prieskumom trhu), ak poskytovateľ vo </w:t>
      </w:r>
      <w:r w:rsidRPr="00280BB0">
        <w:lastRenderedPageBreak/>
        <w:t>vzťahu k predmetu zákazky určil na dané výdavky finančné limity, ktoré zohľadňujú dodržanie pravidiel hospodárnosti v súlade s metodickým pokynom CKO č. 18 k overovaniu hospodárnosti výdavkov.</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07FCEC11"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Prijímateľ predloží na kontrolu zákazky po vykonaní prieskumu trhu</w:t>
      </w:r>
      <w:r w:rsidR="00280BB0">
        <w:t xml:space="preserve"> (ak sa realizuje)</w:t>
      </w:r>
      <w:r w:rsidRPr="0073389C">
        <w:t xml:space="preserve">,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1B56A7D9" w:rsidR="00E56F7C" w:rsidRPr="00852446"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u w:val="single"/>
        </w:rPr>
      </w:pPr>
      <w:r w:rsidRPr="00E56F7C">
        <w:rPr>
          <w:b/>
          <w:i/>
        </w:rPr>
        <w:t xml:space="preserve">Dôležité upozornenie: </w:t>
      </w:r>
      <w:r w:rsidRPr="00E56F7C">
        <w:t>V prípade uskutočnenia osobného prieskumu trhu u</w:t>
      </w:r>
      <w:r w:rsidR="00280BB0">
        <w:t xml:space="preserve"> potenciálnych </w:t>
      </w:r>
      <w:r w:rsidR="00280BB0" w:rsidRPr="00E56F7C">
        <w:t>dodávateľ</w:t>
      </w:r>
      <w:r w:rsidR="00280BB0">
        <w:t>ov</w:t>
      </w:r>
      <w:r w:rsidR="00280BB0" w:rsidRPr="00E56F7C">
        <w:t xml:space="preserve"> </w:t>
      </w:r>
      <w:r w:rsidRPr="00E56F7C">
        <w:t>je prijímateľ povinný tento prieskum hodnoverne zdokumentov</w:t>
      </w:r>
      <w:r w:rsidRPr="00C047D6">
        <w:t xml:space="preserve">ať, napr. vyhotovením fotografií, ktoré preukážu cenu predmetu zákazky v čase uskutočňovania prieskumu, zápis z rokovania potvrdenými oboma stranami. </w:t>
      </w:r>
      <w:r w:rsidRPr="00852446">
        <w:rPr>
          <w:u w:val="single"/>
        </w:rPr>
        <w:t>Poskytovateľ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7A55D385" w14:textId="227B864B" w:rsidR="009D7F63"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podľa čl. 3</w:t>
      </w:r>
      <w:r w:rsidR="00047055">
        <w:t>3</w:t>
      </w:r>
      <w:r w:rsidRPr="004A5C0C">
        <w:t xml:space="preserve"> nariadenia </w:t>
      </w:r>
      <w:r w:rsidR="00047055">
        <w:t>2018/1046</w:t>
      </w:r>
      <w:r w:rsidRPr="004A5C0C">
        <w:t xml:space="preserve"> v riadiacej dokumentácii ku konkrétnej výzve/vyzvaniu v Príručke k oprávnenosti výdavkov, v ktorej sú stanovené finančné a percentuálne limity oprávnených výdavkov.</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lastRenderedPageBreak/>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41A996C1"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Pokiaľ verejný obstarávateľ zadá zákazku s peňažným plnením (za odplatu) právnickej osobe v súlade s § 1 ods. 8  ZVO je pre možnos</w:t>
      </w:r>
      <w:r w:rsidR="00280BB0">
        <w:rPr>
          <w:rFonts w:cs="Arial"/>
          <w:szCs w:val="19"/>
        </w:rPr>
        <w:t>ť</w:t>
      </w:r>
      <w:r w:rsidRPr="001F7F84">
        <w:rPr>
          <w:rFonts w:cs="Arial"/>
          <w:szCs w:val="19"/>
        </w:rPr>
        <w:t xml:space="preserve">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5B7173">
      <w:pPr>
        <w:pStyle w:val="Odsekzoznamu"/>
        <w:numPr>
          <w:ilvl w:val="0"/>
          <w:numId w:val="102"/>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22094F0B"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r w:rsidR="00280BB0">
        <w:t>.</w:t>
      </w:r>
      <w:r w:rsidRPr="0073389C">
        <w:t>,</w:t>
      </w:r>
    </w:p>
    <w:p w14:paraId="7A55D391" w14:textId="14D677F5" w:rsidR="009D7F63" w:rsidRDefault="001874BF"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51B87783"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2CCDBC0D"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preukázanie hospodárnosti v nadväznosti na povinnosť </w:t>
      </w:r>
      <w:r w:rsidR="00312317">
        <w:t xml:space="preserve">dodržať princíp </w:t>
      </w:r>
      <w:r w:rsidRPr="0073389C">
        <w:t>hospodárnosti vyplývajúcej zo zákona o finančnej kontrole a zo zákona o rozpočtových pravidlách,</w:t>
      </w:r>
    </w:p>
    <w:p w14:paraId="7A55D3A2" w14:textId="6BB401EE"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w:t>
      </w:r>
      <w:r w:rsidR="00765CB1" w:rsidRPr="00765CB1">
        <w:t xml:space="preserve">štatútu, zakladateľskej listiny </w:t>
      </w:r>
      <w:r w:rsidR="00765CB1">
        <w:t xml:space="preserve">a </w:t>
      </w:r>
      <w:r w:rsidRPr="0073389C">
        <w:t xml:space="preserve">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0BCA3135" w14:textId="77777777" w:rsidR="00765CB1" w:rsidRPr="0073389C" w:rsidRDefault="00765CB1" w:rsidP="009D7F63">
      <w:pPr>
        <w:autoSpaceDE w:val="0"/>
        <w:autoSpaceDN w:val="0"/>
        <w:adjustRightInd w:val="0"/>
        <w:spacing w:before="120" w:after="120" w:line="288" w:lineRule="auto"/>
        <w:jc w:val="both"/>
        <w:rPr>
          <w:color w:val="000000"/>
        </w:rPr>
      </w:pPr>
    </w:p>
    <w:p w14:paraId="5BA45403" w14:textId="426730DC" w:rsidR="00765CB1" w:rsidRPr="00852446" w:rsidRDefault="00765CB1" w:rsidP="005B7173">
      <w:pPr>
        <w:pStyle w:val="Odsekzoznamu"/>
        <w:numPr>
          <w:ilvl w:val="0"/>
          <w:numId w:val="116"/>
        </w:numPr>
        <w:autoSpaceDE w:val="0"/>
        <w:autoSpaceDN w:val="0"/>
        <w:adjustRightInd w:val="0"/>
        <w:spacing w:before="120" w:after="120" w:line="288" w:lineRule="auto"/>
        <w:contextualSpacing w:val="0"/>
        <w:jc w:val="both"/>
        <w:rPr>
          <w:b/>
        </w:rPr>
      </w:pPr>
      <w:r w:rsidRPr="00852446">
        <w:rPr>
          <w:b/>
        </w:rPr>
        <w:t>Pravidlá obstarávania a kontroly zákaziek zadávaných osobou, ktorej poskytne verejný obstarávateľ 50% a menej finančných prostriedkov na dodanie tovaru, uskutočnenie stavebných prác a poskytnutie služieb z NFP</w:t>
      </w:r>
    </w:p>
    <w:p w14:paraId="5BFD991F" w14:textId="13589F9A"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Na základe zákona č. 269/2018 Z. z. o zabezpečovaní kvality vysokoškolského vzdelávania a o zmene a doplnení zákona č. 343/2015 Z. z. o verejnom obstarávaní a o zmene a doplnení niektorých zákonov v znení neskorších predpisov, ktorý nadobudol účinnosť dňa 26.9.2018, boli vypustené spod pôsobnosti ZVO tie prípady, ak verejný obstarávateľ poskytne osobe, ktorá nie je verejným obstarávateľom ani obstarávateľom časť finančných prostriedkov predstavujúcich percentuálny podiel rovnaký alebo nižší ako 50 % finančných prostriedkov na dodanie tovaru, uskutočnenie stavebných prác a poskytnutie služieb.</w:t>
      </w:r>
    </w:p>
    <w:p w14:paraId="2AE81BAC"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Pokiaľ prijímateľ predloží poskytovateľovi dokumentáciu z procesu zadávania zákazky realizovaného osobou, ktorej verejný obstarávateľ poskytne 50% a menej finančných prostriedkov na dodanie tovaru, uskutočnenie stavebných prác a poskytnutie služieb z NFP, pri ktorej obstarávaní nepostupoval podľa pravidiel uvedených v tejto príručke a v  MP CKO č. 12 a porušenie týchto pravidiel malo alebo mohlo mať vplyv na výsledok zadávania zákazky, poskytovateľ postupuje analogicky podľa metodického pokynu CKO č. 5. </w:t>
      </w:r>
    </w:p>
    <w:p w14:paraId="257A4E0F"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Poskytovateľ definuje pravidlá vzťahujúce sa na obstarávanie týchto zákaziek v rámci jednotlivých výziev/vyzvaní na predkladanie žiadostí o NFP.</w:t>
      </w:r>
    </w:p>
    <w:p w14:paraId="60114E3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Zákazky zadávané osobami, ktorým poskytne verejný obstarávateľ 50% a menej finančných prostriedkov na dodanie tovaru, uskutočnenie stavebných prác a poskytnutie služieb z NFP sa delia na:</w:t>
      </w:r>
    </w:p>
    <w:p w14:paraId="02D23B1C" w14:textId="77777777" w:rsid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852446">
        <w:rPr>
          <w:color w:val="000000"/>
        </w:rPr>
        <w:t>zákazky, ktorých hodnota bez DPH sa rovná, alebo presahuje 100 000 eur (ďalej len „</w:t>
      </w:r>
      <w:r w:rsidRPr="00852446">
        <w:rPr>
          <w:b/>
          <w:color w:val="000000"/>
        </w:rPr>
        <w:t>zákazky nad 100 000 eur</w:t>
      </w:r>
      <w:r w:rsidRPr="00852446">
        <w:rPr>
          <w:color w:val="000000"/>
        </w:rPr>
        <w:t>“),</w:t>
      </w:r>
    </w:p>
    <w:p w14:paraId="58FE0EA0" w14:textId="56326162" w:rsidR="00765CB1" w:rsidRP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765CB1">
        <w:rPr>
          <w:color w:val="000000"/>
        </w:rPr>
        <w:t>zákazky, ktorých hodnota bez DPH je nižšia ako 100 000 eur (ďalej len „</w:t>
      </w:r>
      <w:r w:rsidRPr="00852446">
        <w:rPr>
          <w:b/>
          <w:color w:val="000000"/>
        </w:rPr>
        <w:t>zákazky do 100 000 eur</w:t>
      </w:r>
      <w:r w:rsidRPr="00765CB1">
        <w:rPr>
          <w:color w:val="000000"/>
        </w:rPr>
        <w:t>“).</w:t>
      </w:r>
    </w:p>
    <w:p w14:paraId="2583EE63"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V prípade zákaziek tohto typu nie je potrebné v osobitnom postupe určovať predpokladanú hodnotu zákazky, ale rozhodujúce je, aby zmluva, ktorá je uzatvorená  s úspešným dodávateľom, bola vo finančnom limite, ktorý je spojený s možnosťou uplatnenia postupu podľa MP CKO č. 12.</w:t>
      </w:r>
    </w:p>
    <w:p w14:paraId="515D12C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nad 100 000 eur</w:t>
      </w:r>
      <w:r w:rsidRPr="00765CB1">
        <w:rPr>
          <w:color w:val="000000"/>
        </w:rPr>
        <w:t xml:space="preserve"> musí byť plnenie založené na písomnom zmluvnom vzťahu. Dokumentáciu na kontrolu obstarávania predkladá prijímateľ pred podpisom zmluvy s úspešným uchádzačom na ex ante kontrolu (analogicky k pravidlám týkajúcim sa v tejto Príručke druhej ex ante kontroly) a po podpise zmluvy s úspešným uchádzačom (analogicky k pravidlám týkajúcim sa v tejto Príručke následnej ex post kontroly).</w:t>
      </w:r>
    </w:p>
    <w:p w14:paraId="7AA6025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do 100 000 eur</w:t>
      </w:r>
      <w:r w:rsidRPr="00765CB1">
        <w:rPr>
          <w:color w:val="000000"/>
        </w:rPr>
        <w:t xml:space="preserve"> nie je povinnosťou uzavrieť písomnú zmluvu, prijímateľ môže predložiť aj objednávku, ktorá v tomto prípade pre potreby finančnej kontroly obstarávania nahrádza písomný zmluvný vzťah. Dokumentáciu na kontrolu obstarávania predkladá prijímateľ po podpise zmluvy s úspešným dodávateľom (analogicky k pravidlám týkajúcim sa v tejto Príručke štandardnej ex post kontroly).</w:t>
      </w:r>
    </w:p>
    <w:p w14:paraId="4DB54163"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 xml:space="preserve">Medzi minimálne povinné náležitosti objednávky, tak aby táto spĺňala minimálne náležitosti písomného zmluvného vzťahu patrí najmä: dátum jej vyhotovenia, kompletné a správne identifikačné údaje objednávateľa a dodávateľa (t. j.  obchodné meno/ názov, IČO, adresu sídla, príp. kontaktné miesta), jednoznačnú špecifikáciu predmetu zákazky,  dohodnutú cenu (bez DPH, výška DPH a </w:t>
      </w:r>
      <w:r w:rsidRPr="00852446">
        <w:lastRenderedPageBreak/>
        <w:t>cena s DPH; v prípade, že dodávateľ nie je platca DPH, uvedie sa konečná cena), lehotu a miesto plnenia,  kód projektu v ITMS 2014+ (ak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3D9A5532" w14:textId="77777777" w:rsidR="00765CB1" w:rsidRPr="00765CB1" w:rsidRDefault="00765CB1" w:rsidP="00765CB1">
      <w:pPr>
        <w:autoSpaceDE w:val="0"/>
        <w:autoSpaceDN w:val="0"/>
        <w:adjustRightInd w:val="0"/>
        <w:spacing w:before="120" w:after="120" w:line="288" w:lineRule="auto"/>
        <w:jc w:val="both"/>
        <w:rPr>
          <w:color w:val="000000"/>
        </w:rPr>
      </w:pPr>
      <w:r w:rsidRPr="00852446">
        <w:rPr>
          <w:b/>
          <w:i/>
          <w:color w:val="FF0000"/>
        </w:rPr>
        <w:t>Povinnosť prijímateľa:</w:t>
      </w:r>
      <w:r w:rsidRPr="00765CB1">
        <w:rPr>
          <w:color w:val="000000"/>
        </w:rPr>
        <w:t xml:space="preserve"> Prijímateľ je povinný pri výbere úspešného dodávateľa zabezpečiť dodržiavanie nasledujúcich princípov, ktorými sú:</w:t>
      </w:r>
    </w:p>
    <w:p w14:paraId="0802AFB2"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852446">
        <w:rPr>
          <w:color w:val="000000"/>
        </w:rPr>
        <w:t>rovnaké zaobchádzanie a nediskriminácia hospodárskych subjektov,</w:t>
      </w:r>
    </w:p>
    <w:p w14:paraId="2509B2AA"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transparentnosť, vrátane vylúčenia konfliktu záujmov,</w:t>
      </w:r>
    </w:p>
    <w:p w14:paraId="33171898" w14:textId="4DF924E1"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hospodárnosť a</w:t>
      </w:r>
      <w:r>
        <w:rPr>
          <w:color w:val="000000"/>
        </w:rPr>
        <w:t> </w:t>
      </w:r>
      <w:r w:rsidRPr="00765CB1">
        <w:rPr>
          <w:color w:val="000000"/>
        </w:rPr>
        <w:t>efektívnosť</w:t>
      </w:r>
      <w:r>
        <w:rPr>
          <w:color w:val="000000"/>
        </w:rPr>
        <w:t>,</w:t>
      </w:r>
    </w:p>
    <w:p w14:paraId="37521E35" w14:textId="18175085" w:rsidR="00765CB1" w:rsidRP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proporcionalita.</w:t>
      </w:r>
    </w:p>
    <w:p w14:paraId="645D9D4F" w14:textId="77777777" w:rsidR="00765CB1" w:rsidRPr="00765CB1" w:rsidRDefault="00765CB1" w:rsidP="00765CB1">
      <w:pPr>
        <w:autoSpaceDE w:val="0"/>
        <w:autoSpaceDN w:val="0"/>
        <w:adjustRightInd w:val="0"/>
        <w:spacing w:before="120" w:after="120" w:line="288" w:lineRule="auto"/>
        <w:jc w:val="both"/>
        <w:rPr>
          <w:color w:val="000000"/>
        </w:rPr>
      </w:pPr>
    </w:p>
    <w:p w14:paraId="7668D98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 obstarávaní zákaziek tohto typu je prijímateľ povinný vykonať prieskum trhu, ktorého pravidlá sú upravené nižšie v závislosti od hodnoty zákazky.</w:t>
      </w:r>
    </w:p>
    <w:p w14:paraId="2F6E1D95" w14:textId="77777777" w:rsidR="00765CB1" w:rsidRPr="00765CB1" w:rsidRDefault="00765CB1" w:rsidP="00765CB1">
      <w:pPr>
        <w:autoSpaceDE w:val="0"/>
        <w:autoSpaceDN w:val="0"/>
        <w:adjustRightInd w:val="0"/>
        <w:spacing w:before="120" w:after="120" w:line="288" w:lineRule="auto"/>
        <w:jc w:val="both"/>
        <w:rPr>
          <w:color w:val="000000"/>
        </w:rPr>
      </w:pPr>
    </w:p>
    <w:p w14:paraId="2E71BB9D"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vo výzve na predkladanie ponúk:</w:t>
      </w:r>
    </w:p>
    <w:p w14:paraId="1A39593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 xml:space="preserve">uvedie presnú identifikáciu prijímateľa, ktorý zadáva zákazku, </w:t>
      </w:r>
    </w:p>
    <w:p w14:paraId="5E13A9CB"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 xml:space="preserve">jednoznačne, jasne a určito vymedzí celý predmet  zákazky (presne stanoví špecifikáciu tovaru alebo poskytovaných služieb, popíše parametre tovaru/poskytovaných služieb; pri stavebných prácach vymedzí položkovite materiál, uvedie mernú jednotku, množstvo, uvedie požadovaný rozsah prác atď.), určí lehotu a miesto dodania predmetu zákazky; </w:t>
      </w:r>
    </w:p>
    <w:p w14:paraId="27AD6530"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„alebo ekvivalentný“ (pozn. uvedené pravidlo platí iba pre zákazky nad 100 000 eur, nakoľko výzvy</w:t>
      </w:r>
      <w:r w:rsidRPr="009541EB">
        <w:rPr>
          <w:color w:val="000000"/>
        </w:rPr>
        <w:t xml:space="preserve"> na predkladanie ponúk v prípade týchto zákaziek sú zverejňované);</w:t>
      </w:r>
    </w:p>
    <w:p w14:paraId="34776DA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vyžaduje od potenciálnych dodávateľov doklad o oprávnení dodávať tovar, uskutočňovať stavebné práce alebo poskytovať službu v rozsahu, ktorý zodpovedá predmetu  zákazky iba v prípade, ak nie je oprávnený použiť údaje z informačných systémov verejnej správy podľa osobitného predpisu;</w:t>
      </w:r>
    </w:p>
    <w:p w14:paraId="1775F00C" w14:textId="64B64162" w:rsidR="00765CB1" w:rsidRP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môže požadovať na preukázanie podmienok účasti týkajúcich sa finančného a ekonomického postavenia a technickej spôsobilosti alebo odbornej spôsobilosti predloženie dokladov, a to najmä:</w:t>
      </w:r>
    </w:p>
    <w:p w14:paraId="2286AFFD" w14:textId="60B02995" w:rsidR="00765CB1" w:rsidRPr="00852446"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prehľad o celkovom obrate a ak je to vhodné, prehľad o dosiahnutom obrate                    v oblasti, ktorej sa predmet  zákazky alebo koncesie týka, najviac za posledné tri hospodárske roky,</w:t>
      </w:r>
    </w:p>
    <w:p w14:paraId="72FE47C7"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852446">
        <w:rPr>
          <w:color w:val="000000"/>
        </w:rPr>
        <w:t>požiadavka na výšku obratu za hospodársky rok nesmie presiahnuť dvojnásobok hodnoty danej položky v rozpočte projektu, vypočítanú na obdobie 12 mesiacov, ak je trvanie zmluvy dlhšie ako 12 mesiacov,</w:t>
      </w:r>
    </w:p>
    <w:p w14:paraId="595604EA"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požiadavka na výšku obratu za hospodársky rok nesmie presiahnuť dvojnásobok hodnoty danej položky v rozpočte projektu, ak je trvanie zmluvy kratšie ako 12 mesiacov,</w:t>
      </w:r>
    </w:p>
    <w:p w14:paraId="38287B30" w14:textId="54076BA9" w:rsidR="00765CB1" w:rsidRP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ak prijímateľ vyžaduje obrat za viac ako jeden hospodársky rok, jeho výšku môže určiť iba súhrnne za určené obdobie;</w:t>
      </w:r>
    </w:p>
    <w:p w14:paraId="0DD8E524"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 xml:space="preserve">zoznam dodávok tovaru alebo poskytnutých služieb za predchádzajúce tri roky od vyhlásenia zákazky s uvedením cien, lehôt dodania a odberateľov; </w:t>
      </w:r>
    </w:p>
    <w:p w14:paraId="40B3BAC7"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 xml:space="preserve">zoznam stavebných prác uskutočnených za predchádzajúcich päť rokov od vyhlásenia zákazky s uvedením cien, miest a lehôt uskutočnenia stavebných prác; </w:t>
      </w:r>
    </w:p>
    <w:p w14:paraId="4D88292A"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ak ide o stavebné práce alebo služby, údaje o vzdelaní a odbornej praxi alebo o odbornej kvalifikácií osôb určených na plnenie zmluvy,</w:t>
      </w:r>
    </w:p>
    <w:p w14:paraId="065EFDD0" w14:textId="7BA0213F" w:rsidR="00765CB1" w:rsidRP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údaje o strojovom, prevádzkovom alebo technickom vybavení, ktoré má uchádzač alebo záujemca k dispozícií na uskutočnenie stavebných prác alebo na poskytnutie služby</w:t>
      </w:r>
    </w:p>
    <w:p w14:paraId="5EB2D91E" w14:textId="49286ACB" w:rsidR="00765CB1" w:rsidRPr="00765CB1" w:rsidRDefault="00765CB1" w:rsidP="00852446">
      <w:pPr>
        <w:autoSpaceDE w:val="0"/>
        <w:autoSpaceDN w:val="0"/>
        <w:adjustRightInd w:val="0"/>
        <w:spacing w:before="120" w:after="120" w:line="288" w:lineRule="auto"/>
        <w:ind w:left="633"/>
        <w:jc w:val="both"/>
        <w:rPr>
          <w:color w:val="000000"/>
        </w:rPr>
      </w:pPr>
      <w:r w:rsidRPr="00765CB1">
        <w:rPr>
          <w:color w:val="000000"/>
        </w:rPr>
        <w:lastRenderedPageBreak/>
        <w: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 doručí doklady prijímateľovi do piatich pracovných dní odo dňa doručenia žiadosti, ak prijímateľ neurčil dlhšiu lehotu; ak potenciálny dodávateľ nedoručí doklady v stanovenej lehote, jeho ponuka nebude prijatá a ako úspešný bude vyhodnotený potenciálny dodávateľ, ktorý sa umiestnil ako druhý v poradí;</w:t>
      </w:r>
    </w:p>
    <w:p w14:paraId="44606A6F"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stanoví nediskriminačné kritériá pre vyhodnotenie ponúk, ktoré súvisia s predmetom zákazky  a ich relatívnu váhu (pozn.: v prípade určenia kritéria na vyhodnotenie ponúk „najnižšia cena“, nie je potrebné uvádzať váhovosť),</w:t>
      </w:r>
    </w:p>
    <w:p w14:paraId="4092C7C4"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stanoví lehotu na predkladanie ponúk, ktorá musí byť primeraná a musí zohľadniť zložitosť a charakter predmetu zákazky, čas nevyhnutne potrebný na vypracovanie a doručenie ponuky,</w:t>
      </w:r>
    </w:p>
    <w:p w14:paraId="0B4FB018" w14:textId="5A067834" w:rsidR="00765CB1" w:rsidRP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uvedie miesto a spôsob predkladania ponúk, napr. min. 2 adresy elektronickej komunikácie, na ktoré sa ponuky predkladajú;</w:t>
      </w:r>
    </w:p>
    <w:p w14:paraId="0B23334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Ponuka potenciálneho dodávateľa musí byť predložená v slovenskom alebo českom jazyku. Ak má tento sídlo mimo územia Slovenskej republiky, doklady a dokumenty tvoriace súčasť ponuky musia byť predložené v pôvodnom jazyku a súčasne musia byť preložené do slovenského jazyka, okrem dokladov predložených v českom jazyku. </w:t>
      </w:r>
    </w:p>
    <w:p w14:paraId="60730B39"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Prijímateľ je zároveň povinný uzatvoriť zmluvu/zadať objednávku v súlade s výzvou  na predkladanie ponúk a s ponukou úspešného dodávateľa. </w:t>
      </w:r>
    </w:p>
    <w:p w14:paraId="3882812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môže zrušiť použitý postup zadávania zákazky, ak</w:t>
      </w:r>
    </w:p>
    <w:p w14:paraId="3E4FF2D5" w14:textId="77777777" w:rsid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852446">
        <w:rPr>
          <w:color w:val="000000"/>
        </w:rPr>
        <w:t>ani jeden potenciálny dodávateľ nesplnil podmienky uvedené vo výzve  na predkladanie ponúk,</w:t>
      </w:r>
    </w:p>
    <w:p w14:paraId="1FCC749C" w14:textId="1C23AA80" w:rsidR="00765CB1" w:rsidRP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9541EB">
        <w:rPr>
          <w:color w:val="000000"/>
        </w:rPr>
        <w:t>ak sa zmenili okolnosti, za ktorých sa vyhlásilo obstarávanie (pozn. tieto okolnosti je prijímateľ povinný pomenovať a odôvodniť zrušenie postupu zadávania zákazky).</w:t>
      </w:r>
    </w:p>
    <w:p w14:paraId="01A24D6F" w14:textId="77777777" w:rsidR="00765CB1" w:rsidRPr="00765CB1" w:rsidRDefault="00765CB1" w:rsidP="00765CB1">
      <w:pPr>
        <w:autoSpaceDE w:val="0"/>
        <w:autoSpaceDN w:val="0"/>
        <w:adjustRightInd w:val="0"/>
        <w:spacing w:before="120" w:after="120" w:line="288" w:lineRule="auto"/>
        <w:jc w:val="both"/>
        <w:rPr>
          <w:color w:val="000000"/>
        </w:rPr>
      </w:pPr>
    </w:p>
    <w:p w14:paraId="4A81424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nad 100 000 eur je lehota na výkon kontroly na ex ante kontrolu </w:t>
      </w:r>
      <w:r w:rsidRPr="00852446">
        <w:rPr>
          <w:b/>
          <w:color w:val="000000"/>
        </w:rPr>
        <w:t>20 pracovných dní</w:t>
      </w:r>
      <w:r w:rsidRPr="00765CB1">
        <w:rPr>
          <w:color w:val="000000"/>
        </w:rPr>
        <w:t xml:space="preserve">, lehota na výkon následnej ex post kontroly je </w:t>
      </w:r>
      <w:r w:rsidRPr="00852446">
        <w:rPr>
          <w:b/>
          <w:color w:val="000000"/>
        </w:rPr>
        <w:t>7 pracovných dní</w:t>
      </w:r>
      <w:r w:rsidRPr="00765CB1">
        <w:rPr>
          <w:color w:val="000000"/>
        </w:rPr>
        <w:t>.</w:t>
      </w:r>
    </w:p>
    <w:p w14:paraId="5BD765C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 V prípade zákaziek do 100 000 eur je lehota na výkon (štandardnej) ex post kontroly </w:t>
      </w:r>
      <w:r w:rsidRPr="00852446">
        <w:rPr>
          <w:b/>
          <w:color w:val="000000"/>
        </w:rPr>
        <w:t>15 pracovných dní</w:t>
      </w:r>
      <w:r w:rsidRPr="00765CB1">
        <w:rPr>
          <w:color w:val="000000"/>
        </w:rPr>
        <w:t>.</w:t>
      </w:r>
    </w:p>
    <w:p w14:paraId="716987A5" w14:textId="77777777" w:rsidR="00765CB1" w:rsidRPr="00765CB1" w:rsidRDefault="00765CB1" w:rsidP="00765CB1">
      <w:pPr>
        <w:autoSpaceDE w:val="0"/>
        <w:autoSpaceDN w:val="0"/>
        <w:adjustRightInd w:val="0"/>
        <w:spacing w:before="120" w:after="120" w:line="288" w:lineRule="auto"/>
        <w:jc w:val="both"/>
        <w:rPr>
          <w:color w:val="000000"/>
        </w:rPr>
      </w:pPr>
    </w:p>
    <w:p w14:paraId="7885AFC9"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Prijímateľ nemôže „umelo“ rozdeliť predmet zákazky na samostatné časti s cieľom vyhnúť sa použitiu postupov spojených so zadávaním zákaziek nad 100 000 eur.</w:t>
      </w:r>
    </w:p>
    <w:p w14:paraId="3BB5B31F" w14:textId="77777777" w:rsidR="00765CB1" w:rsidRPr="00765CB1" w:rsidRDefault="00765CB1" w:rsidP="00765CB1">
      <w:pPr>
        <w:autoSpaceDE w:val="0"/>
        <w:autoSpaceDN w:val="0"/>
        <w:adjustRightInd w:val="0"/>
        <w:spacing w:before="120" w:after="120" w:line="288" w:lineRule="auto"/>
        <w:jc w:val="both"/>
        <w:rPr>
          <w:color w:val="000000"/>
        </w:rPr>
      </w:pPr>
    </w:p>
    <w:p w14:paraId="44A584E7" w14:textId="77777777" w:rsidR="00765CB1" w:rsidRPr="00852446" w:rsidRDefault="00765CB1" w:rsidP="00852446">
      <w:pPr>
        <w:autoSpaceDE w:val="0"/>
        <w:autoSpaceDN w:val="0"/>
        <w:adjustRightInd w:val="0"/>
        <w:spacing w:before="120" w:after="120" w:line="288" w:lineRule="auto"/>
        <w:ind w:firstLine="142"/>
        <w:jc w:val="both"/>
        <w:rPr>
          <w:b/>
          <w:color w:val="000000"/>
        </w:rPr>
      </w:pPr>
      <w:r w:rsidRPr="00852446">
        <w:rPr>
          <w:b/>
          <w:color w:val="000000"/>
        </w:rPr>
        <w:t>E.1</w:t>
      </w:r>
      <w:r w:rsidRPr="00852446">
        <w:rPr>
          <w:b/>
          <w:color w:val="000000"/>
        </w:rPr>
        <w:tab/>
        <w:t>Zákazky nad 100 000 eur</w:t>
      </w:r>
    </w:p>
    <w:p w14:paraId="73F6D7E0"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852446">
        <w:rPr>
          <w:color w:val="000000"/>
        </w:rPr>
        <w:t>Zákazky nad 100 000 eur na účely tejto kapitoly sú zákazky zadávané osobou, ktorej verejný obstarávateľ poskytne 50% a menej finančných prostriedkov z NFP na tovary, stavebné práce alebo služby. 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754476A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Prijímateľ je povinný zverejniť výzvu na predkladanie ponúk na svojom webovom sídle/alebo inom vhodnom webovom sídle. 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 Prijímateľ je povinný zdokumentovať toto zverejnenie hodnoverným spôsobom (spravidla </w:t>
      </w:r>
      <w:r w:rsidRPr="009541EB">
        <w:rPr>
          <w:color w:val="000000"/>
        </w:rPr>
        <w:lastRenderedPageBreak/>
        <w:t xml:space="preserve">printscreen tej časti webového sídla, kde bola výzva na predkladanie ponúk zverejnená). Zadávanie tejto zákazky je realizované zverejnením výzvy na predkladanie ponúk, v rámci ktorej prijímateľ uvedie najmä náležitosti podľa kapitoly 7, ods. 11. </w:t>
      </w:r>
    </w:p>
    <w:p w14:paraId="3D81D083"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povinný v ten istý deň ako zverejní výzvu na predkladanie ponúk na svojom webovom sídle, zaslať informáciu o tomto zverejnení aj na osobitný mailový kontakt zakazkycko@vlada.gov.sk. Táto informácia bude následne zverejnená na webovom sídle www.partnerskadohoda.gov.sk</w:t>
      </w:r>
      <w:r w:rsidR="009541EB" w:rsidRPr="009541EB">
        <w:rPr>
          <w:color w:val="000000"/>
        </w:rPr>
        <w:t>.</w:t>
      </w:r>
      <w:r w:rsidRPr="009541EB">
        <w:rPr>
          <w:color w:val="000000"/>
        </w:rPr>
        <w:t xml:space="preserve"> </w:t>
      </w:r>
    </w:p>
    <w:p w14:paraId="5D8363A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Informácia o tomto zverejnení je tvorená štruktúrou údajov, ktoré je prijímateľ povinný dodržať, pričom ich popis tvorí prílohu tohto metodického pokynu. Túto riadne vyplnenú prílohu zasiela prijímateľ v prílohe e-mailu na e-mailový kontakt uvedený v odseku 3 tejto kapitoly. Zverejňovateľ (Úrad vlády SR) zabezpečí zverejnenie na webovom sídle www.partnerskadohoda.gov.sk  v záložke „CKO”, „Zákazky povinne zverejňované na www.partnerskadohoda.gov.sk”, pričom zákazky budú zverejňované v členení na tovary, služby a stavebné práce a najnovšie zákazky budú zverejnené ako prvé v poradí.</w:t>
      </w:r>
    </w:p>
    <w:p w14:paraId="7FC90820" w14:textId="77777777" w:rsidR="009541EB" w:rsidRDefault="009541EB"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V</w:t>
      </w:r>
      <w:r w:rsidR="00765CB1" w:rsidRPr="009541EB">
        <w:rPr>
          <w:color w:val="000000"/>
        </w:rPr>
        <w:t xml:space="preserve"> prípade, že prijímateľ v rámci tejto štruktúry údajov poskytne nepresné, chybné alebo zavádzajúce informácie, ktoré nevedú k spoľahlivému identifikovaniu predmetnej zákazky, je toto považované za nesplnenie oznamovacej povinnosti. </w:t>
      </w:r>
    </w:p>
    <w:p w14:paraId="54D10FA8"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Je dôležité, aby mal prijímateľ vždy archivovanú dokumentáciu o zaslaní tejto informácie.</w:t>
      </w:r>
    </w:p>
    <w:p w14:paraId="4E726139"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V prípade, že prijímateľ nedodrží povinnosť zaslania informácie na osobitný e-mailový kontakt zakazkycko@vlada.gov.sk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zverejňovateľovi už má obsahovať túto predĺženú lehotu). Toto predĺženie sa musí rovnako vykonať aj v ostatných dokumentoch, ktoré prijímateľ vypracoval za účelom vyhlásenia zadávania zákazky, najmä vo výzve na predkladanie ponúk zverejnenej na webovom sídle prijímateľa alebo inom vhodnom webovom sídle. V prípade predlžovania lehoty na prekladanie ponúk je prijímateľ povinný toto predĺženie preukázateľne oznámiť všetkým osloveným potenciálnym dodávateľom.</w:t>
      </w:r>
    </w:p>
    <w:p w14:paraId="5F83D41E"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súčasne so zverejnením výzvy na predkladanie ponúk a jej zaslaním na zverejnenie, zároveň povinný zaslať túto výzvu minimálne trom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zakazkycko@vlada.gov.sk, vo veci predĺženia lehoty na predkladanie ponúk postupuje obdobne ako je uvedené v bode 7 tejto podkapitoly. Oslovenie minimálne troch potenciálnych dodávateľov, ktorí sú oprávnení dodávať tovary, uskutočňovať stavebné práce alebo poskytovať služby v rozsahu predmetu zákazky neznamená, že prijímateľ musí v lehote na predkladanie ponúk obdržať ponuky od potenciálnych dodávateľov, ktorých priamo oslovil. Zákazka môže byť realizovaná aj v prípade predloženia 1 alebo 2 ponúk.</w:t>
      </w:r>
    </w:p>
    <w:p w14:paraId="41FC0C81" w14:textId="0E7461A5"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 xml:space="preserve">Vo výnimočných prípadoch, kedy ide o jedinečný predmet zákazky, môže prijímateľ osloviť aj menej ako troch potenciálnych dodávateľov, pričom táto výnimka musí byť  zo strany prijímateľa riadne zdôvodnená a podložená ešte pred vyhlásením zákazky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odporúčame využiť pre účely preukázania hospodárnosti inštitút odborného alebo znaleckého posudku. Aj v tomto výnimočnom prípade je však povinnosťou prijímateľa zverejniť zákazku na webovom sídle a zaslať informáciu o tomto zverejnení na osobitný mailový kontakt </w:t>
      </w:r>
      <w:hyperlink r:id="rId29" w:history="1">
        <w:r w:rsidR="009541EB" w:rsidRPr="00852446">
          <w:rPr>
            <w:rStyle w:val="Hypertextovprepojenie"/>
          </w:rPr>
          <w:t>zakazkycko@vlada.gov.sk</w:t>
        </w:r>
      </w:hyperlink>
      <w:r w:rsidRPr="009541EB">
        <w:rPr>
          <w:color w:val="000000"/>
        </w:rPr>
        <w:t>.</w:t>
      </w:r>
    </w:p>
    <w:p w14:paraId="2E9D4EF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Ak prijímateľovi nebude predložená žiadna ponuka a splnil všetky postupy uvedené v predchádzajúcich odsekoch, je oprávnený vyzvať na rokovanie min. 3 potenciálnych dodávateľov, s ktorými rokuje o zadaní </w:t>
      </w:r>
      <w:r w:rsidRPr="005B2DE9">
        <w:rPr>
          <w:color w:val="000000"/>
        </w:rPr>
        <w:t xml:space="preserve">zákazky.  Predmetom týchto rokovaní nemôže byť zúženie predmetu zákazky, úprava </w:t>
      </w:r>
      <w:r w:rsidRPr="005B2DE9">
        <w:rPr>
          <w:color w:val="000000"/>
        </w:rPr>
        <w:lastRenderedPageBreak/>
        <w:t xml:space="preserve">podmienok účasti, podmienok realizácie zákazky ani kritérií na vyhodnotenie ponúk uvedených vo výzve na predkladanie ponúk. Z rokovania je prijímateľ povinný vyhotoviť zápis,  </w:t>
      </w:r>
      <w:r w:rsidRPr="009541EB">
        <w:rPr>
          <w:color w:val="000000"/>
        </w:rPr>
        <w:t>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p>
    <w:p w14:paraId="34BCECCE"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Celý postup prijímateľa pri zadávaní zákazky bude zhrnutý v zázname z prieskumu trhu (vzor príloha č. </w:t>
      </w:r>
      <w:r w:rsidR="009541EB" w:rsidRPr="009541EB">
        <w:rPr>
          <w:color w:val="000000"/>
        </w:rPr>
        <w:t>25</w:t>
      </w:r>
      <w:r w:rsidRPr="009541EB">
        <w:rPr>
          <w:color w:val="000000"/>
        </w:rPr>
        <w:t>).</w:t>
      </w:r>
    </w:p>
    <w:p w14:paraId="45B3102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03BEB7C3" w14:textId="40ED49AF" w:rsidR="00765CB1" w:rsidRP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469C6C1C" w14:textId="77777777" w:rsidR="00765CB1" w:rsidRPr="00765CB1" w:rsidRDefault="00765CB1" w:rsidP="00765CB1">
      <w:pPr>
        <w:autoSpaceDE w:val="0"/>
        <w:autoSpaceDN w:val="0"/>
        <w:adjustRightInd w:val="0"/>
        <w:spacing w:before="120" w:after="120" w:line="288" w:lineRule="auto"/>
        <w:jc w:val="both"/>
        <w:rPr>
          <w:color w:val="000000"/>
        </w:rPr>
      </w:pPr>
    </w:p>
    <w:p w14:paraId="79EC57D1"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E.2</w:t>
      </w:r>
      <w:r w:rsidRPr="00852446">
        <w:rPr>
          <w:b/>
          <w:color w:val="000000"/>
        </w:rPr>
        <w:tab/>
        <w:t>Zákazky do 100 000 eur</w:t>
      </w:r>
    </w:p>
    <w:p w14:paraId="7AF1F178" w14:textId="77777777" w:rsidR="00765CB1" w:rsidRPr="00765CB1" w:rsidRDefault="00765CB1" w:rsidP="00765CB1">
      <w:pPr>
        <w:autoSpaceDE w:val="0"/>
        <w:autoSpaceDN w:val="0"/>
        <w:adjustRightInd w:val="0"/>
        <w:spacing w:before="120" w:after="120" w:line="288" w:lineRule="auto"/>
        <w:jc w:val="both"/>
        <w:rPr>
          <w:color w:val="000000"/>
        </w:rPr>
      </w:pPr>
    </w:p>
    <w:p w14:paraId="7D414B62"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852446">
        <w:rPr>
          <w:color w:val="000000"/>
        </w:rPr>
        <w:t xml:space="preserve">Pri zadávaní zákaziek do 100 000 eur je prijímateľ povinný zaslať výzvu na predkladanie ponúk minimálne trom vybraným potenciálnym dodávateľom.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Minimálna lehota </w:t>
      </w:r>
      <w:r w:rsidRPr="009541EB">
        <w:rPr>
          <w:color w:val="000000"/>
        </w:rPr>
        <w:t xml:space="preserve">na predkladanie ponúk je 7 pracovných dní odo dňa oslovenia minimálne troch potenciálnych dodávateľov. </w:t>
      </w:r>
    </w:p>
    <w:p w14:paraId="3CD34579"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p>
    <w:p w14:paraId="7BF0B2D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Výber úspešného dodávateľa prebieha na základe vyhodnotenia informácií  a dokumentácie predloženej záujemcami, alebo informácií zistenými inými spôsobmi ako je predloženie ponuky (napr. údajmi na webových sídlach záujemcov, informáciami identifikovanými v katalógoch a pod., okrem telefonického prieskumu), pričom prijímateľ je povinný vyhodnotiť ponuky v súlade s podmienkami a kritériami, ktoré si pre tento účel určil. Vo výnimočných prípadoch, kedy môže ísť o jedinečný predmet zákazky môže prijímateľ osloviť/identifikovať aj menej ako troch potenciálnych dodávateľov, pričom táto výnimka musí byť zo strany prijímateľa riadne zdôvodnená a podložená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sa odporúča využiť pre účely preukázania hospodárnosti inštitút odborného alebo znaleckého posudku.</w:t>
      </w:r>
      <w:r w:rsidR="009541EB" w:rsidRPr="009541EB">
        <w:rPr>
          <w:color w:val="000000"/>
        </w:rPr>
        <w:t xml:space="preserve"> </w:t>
      </w:r>
    </w:p>
    <w:p w14:paraId="0E2A9E32"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Ak prijímateľ oslovil na základe výzvy na predkladanie ponúk minimálne troch potenciálnych dodávateľov a v stanovenej lehote na predkladanie ponúk nebola predložená žiadna ponuka, je oprávnený vyzvať na rokovanie jedného alebo viacerých potenciálnych dodávateľov, s ktorými rokuje o </w:t>
      </w:r>
      <w:r w:rsidRPr="009541EB">
        <w:rPr>
          <w:color w:val="000000"/>
        </w:rPr>
        <w:lastRenderedPageBreak/>
        <w:t>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w:t>
      </w:r>
    </w:p>
    <w:p w14:paraId="49BDFE0E"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Pri zákazkách do 100 000 eur nie je prijímateľ povinný zverejňovať zadávanie takejto zákazky na svojom webovom sídle. Týmto ni</w:t>
      </w:r>
      <w:r w:rsidRPr="005B2DE9">
        <w:rPr>
          <w:color w:val="000000"/>
        </w:rPr>
        <w:t>e je dotknutá povinnosť prijímateľa dodržať pri obstarávaní takejto zákazky základné princípy a ostatné povinnosti týkajúce sa kapitoly E.</w:t>
      </w:r>
    </w:p>
    <w:p w14:paraId="598CC964"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Náležitosti záznamu z prieskumu trhu sú uvedené v prílohe č. </w:t>
      </w:r>
      <w:r w:rsidR="009541EB" w:rsidRPr="009541EB">
        <w:rPr>
          <w:color w:val="000000"/>
        </w:rPr>
        <w:t>25</w:t>
      </w:r>
      <w:r w:rsidRPr="009541EB">
        <w:rPr>
          <w:color w:val="000000"/>
        </w:rPr>
        <w:t xml:space="preserve"> tejto príručky.</w:t>
      </w:r>
    </w:p>
    <w:p w14:paraId="62E9DD2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745394E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rámci kontroly zákaziek do 100 000 eur môže poskytovateľ vykonať kontrolu obstarávania ako súčasť kontroly predmetného výdavku v rámci ŽoP.</w:t>
      </w:r>
    </w:p>
    <w:p w14:paraId="63ED9082" w14:textId="45847A19" w:rsidR="00765CB1" w:rsidRP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prípade zákaziek, ktorých hodnota je do 10 000 EUR bez DPH, je možné určiť úspešného uchádzača priamym zadaním (týka sa aj prípadov, ktoré sú spájané s povinným prieskumom trhu), ak poskytovateľ vo vzťahu k predmetu zákazky určil na dané výdavky finančné limity, ktoré zohľadňujú dodržanie pravidiel hospodárnosti v súlade s metodickým pokynom CKO č. 18 k overovaniu hospodárnosti výdavkov. V prípade priameho zadania zákazky do 5 000 eur bez DPH nemusí byť výsledkom zmluva alebo objednávka,  postačuje účtovný doklad, napr. faktúra, pokladničné bloky, dodacie listy v prípadoch, že dodanie tovaru nie je zdokladované priamo na faktúre. Prijímateľ v prípade zákaziek tohto typu nevyhotovuje záznam z prieskumu trhu.</w:t>
      </w:r>
    </w:p>
    <w:p w14:paraId="2BCDA478" w14:textId="77777777" w:rsidR="00765CB1" w:rsidRPr="00765CB1" w:rsidRDefault="00765CB1" w:rsidP="00765CB1">
      <w:pPr>
        <w:autoSpaceDE w:val="0"/>
        <w:autoSpaceDN w:val="0"/>
        <w:adjustRightInd w:val="0"/>
        <w:spacing w:before="120" w:after="120" w:line="288" w:lineRule="auto"/>
        <w:jc w:val="both"/>
        <w:rPr>
          <w:color w:val="000000"/>
        </w:rPr>
      </w:pPr>
    </w:p>
    <w:p w14:paraId="0B2B4FE3"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E.3</w:t>
      </w:r>
      <w:r w:rsidRPr="00852446">
        <w:rPr>
          <w:b/>
          <w:color w:val="000000"/>
        </w:rPr>
        <w:tab/>
        <w:t>Prechodné ustanovenia ku kapitole E.</w:t>
      </w:r>
    </w:p>
    <w:p w14:paraId="17A46519" w14:textId="77777777" w:rsidR="00765CB1" w:rsidRPr="00765CB1" w:rsidRDefault="00765CB1" w:rsidP="00765CB1">
      <w:pPr>
        <w:autoSpaceDE w:val="0"/>
        <w:autoSpaceDN w:val="0"/>
        <w:adjustRightInd w:val="0"/>
        <w:spacing w:before="120" w:after="120" w:line="288" w:lineRule="auto"/>
        <w:jc w:val="both"/>
        <w:rPr>
          <w:color w:val="000000"/>
        </w:rPr>
      </w:pPr>
    </w:p>
    <w:p w14:paraId="18C73B5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 č. 12, verzia 3, postup prijímateľa posudzuje poskytovateľ podľa pravidiel uvedených v metodickom pokyne CKO č. 12, verzia 3.</w:t>
      </w:r>
    </w:p>
    <w:p w14:paraId="2E3B2DA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poskytovateľ podľa pravidiel uvedených v kapitole, ktorá upravuje kontrolu verejného obstarávania realizovaného cez elektronické trhovisko.</w:t>
      </w:r>
    </w:p>
    <w:p w14:paraId="2F522A7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7E34F5AB"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poskytovateľ podľa pravidiel uvedených v kapitole týkajúcej sa zadávania zákazky nad 15 000 eur, resp. zadávania zákazky do 15 000 eur v a Metodickom pokyne CKO č. 14.</w:t>
      </w:r>
    </w:p>
    <w:p w14:paraId="50C18F6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p>
    <w:p w14:paraId="7A55D3B2" w14:textId="21ADE8A5" w:rsidR="009D7F63" w:rsidRPr="0073389C" w:rsidRDefault="00765CB1" w:rsidP="009D7F63">
      <w:pPr>
        <w:pStyle w:val="Nadpis3"/>
        <w:ind w:left="567" w:firstLine="0"/>
        <w:rPr>
          <w:lang w:val="sk-SK"/>
        </w:rPr>
      </w:pPr>
      <w:bookmarkStart w:id="585" w:name="_Toc1543535"/>
      <w:del w:id="586" w:author="Miruška Hrabčáková" w:date="2019-02-13T13:40:00Z">
        <w:r w:rsidRPr="00765CB1" w:rsidDel="005C2C50">
          <w:rPr>
            <w:color w:val="000000"/>
          </w:rPr>
          <w:lastRenderedPageBreak/>
          <w:delText>V prípade zmluvných vzťahov, ktoré už existovali pred momentom nadobudnutia účinnosti Zmluvy o poskytnutí NFP a prípadoch kedy nie je zmluvné plnenie založené za zmluvnom vzťahu (napr. objednávky) predkladá prijímateľ dokumentáciu na finančnú kontrolu najneskôr pred predložením prvej žiadosti o platbu obsahujúcej výdavky vychádzajúce z tejto zmluvy.</w:delText>
        </w:r>
        <w:r w:rsidR="009D7F63" w:rsidRPr="0073389C" w:rsidDel="005C2C50">
          <w:rPr>
            <w:lang w:val="sk-SK"/>
          </w:rPr>
          <w:delText xml:space="preserve"> </w:delText>
        </w:r>
      </w:del>
      <w:bookmarkStart w:id="587" w:name="_Toc440372887"/>
      <w:r w:rsidR="009D7F63" w:rsidRPr="0073389C">
        <w:rPr>
          <w:lang w:val="sk-SK"/>
        </w:rPr>
        <w:t>Konflikt záujmov</w:t>
      </w:r>
      <w:bookmarkEnd w:id="587"/>
      <w:bookmarkEnd w:id="585"/>
    </w:p>
    <w:p w14:paraId="1459F1AC" w14:textId="18860512"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w:t>
      </w:r>
      <w:r w:rsidR="009541EB">
        <w:rPr>
          <w:rFonts w:cs="Arial"/>
          <w:color w:val="000000"/>
          <w:szCs w:val="19"/>
        </w:rPr>
        <w:t>/prijímateľ</w:t>
      </w:r>
      <w:r w:rsidRPr="00B71B44">
        <w:rPr>
          <w:rFonts w:cs="Arial"/>
          <w:color w:val="000000"/>
          <w:szCs w:val="19"/>
        </w:rPr>
        <w:t xml:space="preserve"> povinný zabezpečiť, aby vo verejnom obstarávaní nedošlo ku konfliktu záujmov, ktorý by mohol narušiť alebo obmedziť hospodársku súťaž alebo porušiť princíp transparentnosti a princíp rovnakého zaobchádzania.</w:t>
      </w:r>
    </w:p>
    <w:p w14:paraId="305BDD17" w14:textId="7BB8AC98" w:rsidR="009541EB" w:rsidRDefault="009541EB" w:rsidP="00081D9F">
      <w:pPr>
        <w:autoSpaceDE w:val="0"/>
        <w:autoSpaceDN w:val="0"/>
        <w:adjustRightInd w:val="0"/>
        <w:spacing w:before="120" w:after="120" w:line="288" w:lineRule="auto"/>
        <w:jc w:val="both"/>
        <w:rPr>
          <w:rFonts w:cs="Arial"/>
          <w:color w:val="000000"/>
          <w:szCs w:val="19"/>
        </w:rPr>
      </w:pPr>
      <w:r w:rsidRPr="00852446">
        <w:rPr>
          <w:rFonts w:cs="Arial"/>
          <w:b/>
          <w:i/>
          <w:color w:val="FF0000"/>
          <w:szCs w:val="19"/>
        </w:rPr>
        <w:t>Povinnosť prijímateľa</w:t>
      </w:r>
      <w:r w:rsidRPr="009541EB">
        <w:rPr>
          <w:rFonts w:cs="Arial"/>
          <w:b/>
          <w:i/>
          <w:color w:val="000000"/>
          <w:szCs w:val="19"/>
        </w:rPr>
        <w:t>:</w:t>
      </w:r>
      <w:r w:rsidRPr="009541EB">
        <w:rPr>
          <w:rFonts w:cs="Arial"/>
          <w:color w:val="000000"/>
          <w:szCs w:val="19"/>
        </w:rPr>
        <w:t xml:space="preserve"> Prijímateľ je povinný sa oboznámiť s   MP CKO č. 13 k posudzovaniu konfliktu záujmov v procese VO vrátane jeho príloh v aktuálnom znení.</w:t>
      </w:r>
    </w:p>
    <w:p w14:paraId="619D2644" w14:textId="03B1A4D3"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w:t>
      </w:r>
      <w:r w:rsidR="009541EB">
        <w:rPr>
          <w:rFonts w:cs="Arial"/>
          <w:color w:val="000000"/>
          <w:szCs w:val="19"/>
        </w:rPr>
        <w:t xml:space="preserve"> a § 51 ZVO</w:t>
      </w:r>
      <w:r w:rsidRPr="00B71B44">
        <w:rPr>
          <w:rFonts w:cs="Arial"/>
          <w:color w:val="000000"/>
          <w:szCs w:val="19"/>
        </w:rPr>
        <w:t xml:space="preserve"> .</w:t>
      </w:r>
    </w:p>
    <w:p w14:paraId="7A55D3B3" w14:textId="156D79D0"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w:t>
      </w:r>
      <w:r w:rsidR="009541EB">
        <w:rPr>
          <w:color w:val="000000"/>
        </w:rPr>
        <w:t>zamestnanci</w:t>
      </w:r>
      <w:r w:rsidRPr="0073389C">
        <w:rPr>
          <w:color w:val="000000"/>
        </w:rPr>
        <w:t xml:space="preserve"> </w:t>
      </w:r>
      <w:r w:rsidR="00582010">
        <w:rPr>
          <w:color w:val="000000"/>
        </w:rPr>
        <w:t>prijímateľa</w:t>
      </w:r>
      <w:r w:rsidR="00582010" w:rsidRPr="0073389C">
        <w:rPr>
          <w:color w:val="000000"/>
        </w:rPr>
        <w:t xml:space="preserve"> </w:t>
      </w:r>
      <w:r w:rsidRPr="0073389C">
        <w:rPr>
          <w:color w:val="000000"/>
        </w:rPr>
        <w:t>alebo</w:t>
      </w:r>
      <w:r w:rsidR="009541EB" w:rsidRPr="009541EB">
        <w:rPr>
          <w:rFonts w:cs="Arial"/>
          <w:color w:val="000000"/>
          <w:szCs w:val="19"/>
        </w:rPr>
        <w:t xml:space="preserve"> </w:t>
      </w:r>
      <w:r w:rsidR="009541EB" w:rsidRPr="009541EB">
        <w:rPr>
          <w:color w:val="000000"/>
        </w:rPr>
        <w:t>zamestnanci, resp. iné spolupracujúce osoby na strane</w:t>
      </w:r>
      <w:r w:rsidRPr="0073389C">
        <w:rPr>
          <w:color w:val="000000"/>
        </w:rPr>
        <w:t xml:space="preserve">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r w:rsidR="005B2DE9">
        <w:rPr>
          <w:color w:val="000000"/>
        </w:rPr>
        <w:t>/obstarávania</w:t>
      </w:r>
      <w:r w:rsidRPr="0073389C">
        <w:rPr>
          <w:color w:val="000000"/>
        </w:rPr>
        <w:t>.</w:t>
      </w:r>
    </w:p>
    <w:p w14:paraId="35D0BFB0" w14:textId="77777777" w:rsidR="005B2DE9" w:rsidRDefault="005B2DE9" w:rsidP="009D7F63">
      <w:pPr>
        <w:autoSpaceDE w:val="0"/>
        <w:autoSpaceDN w:val="0"/>
        <w:adjustRightInd w:val="0"/>
        <w:spacing w:before="120" w:after="120" w:line="288" w:lineRule="auto"/>
        <w:jc w:val="both"/>
        <w:rPr>
          <w:color w:val="000000"/>
        </w:rPr>
      </w:pPr>
      <w:r w:rsidRPr="005B2DE9">
        <w:rPr>
          <w:color w:val="000000"/>
        </w:rPr>
        <w:t>V zmysle ustanovenia § 23 ods. 2 ZVO je konflikt záujmov definovaný v nasledovnom rozsahu: „Konflikt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7A55D3B4" w14:textId="23E6E2F3"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Finančný, ekonomický alebo iný osobný záujem (t.j. </w:t>
      </w:r>
      <w:r w:rsidR="005B2DE9">
        <w:rPr>
          <w:color w:val="000000"/>
        </w:rPr>
        <w:t xml:space="preserve">subjektívny </w:t>
      </w:r>
      <w:r w:rsidRPr="0073389C">
        <w:rPr>
          <w:color w:val="000000"/>
        </w:rPr>
        <w:t xml:space="preserve">záujem </w:t>
      </w:r>
      <w:r w:rsidR="005B2DE9">
        <w:rPr>
          <w:color w:val="000000"/>
        </w:rPr>
        <w:t xml:space="preserve">zainteresovanej osoby </w:t>
      </w:r>
      <w:r w:rsidRPr="0073389C">
        <w:rPr>
          <w:color w:val="000000"/>
        </w:rPr>
        <w:t xml:space="preserve">odporujúci verejnému záujmu), ktorý možno vnímať ako ohrozenie nestrannosti a nezávislosti v súvislosti s daným postupom VO, sa týka </w:t>
      </w:r>
      <w:r w:rsidR="005B2DE9" w:rsidRPr="005B2DE9">
        <w:rPr>
          <w:color w:val="000000"/>
        </w:rPr>
        <w:t>zainteresovaných osôb, ktorých definícia v ustanovení § 23 ods. 3 ZVO je nasledovná</w:t>
      </w:r>
      <w:r w:rsidRPr="0073389C">
        <w:rPr>
          <w:color w:val="000000"/>
        </w:rPr>
        <w:t>:</w:t>
      </w:r>
    </w:p>
    <w:p w14:paraId="7A55D3B5" w14:textId="2BE78826"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zamestnanec obstarávateľa, ktorý sa podieľa na príprave alebo realizácii verejného obstarávania alebo iná osoba, ktorá poskytuje obstarávateľovi podpornú činnosť vo verejnom obstarávaní a ktorá sa podieľa na príprave alebo realizácii verejného obstarávania alebo</w:t>
      </w:r>
      <w:r w:rsidR="009D7F63" w:rsidRPr="0073389C">
        <w:t xml:space="preserve">, </w:t>
      </w:r>
    </w:p>
    <w:p w14:paraId="7A55D3B6" w14:textId="7F80F3CA"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osoba s rozhodovacími právomocami obstarávateľa, ktorá môže ovplyvniť výsledok verejného obstarávania bez toho, aby sa nevyhnutne podieľala na jeho príprave alebo realizácii</w:t>
      </w:r>
      <w:r w:rsidR="009D7F63" w:rsidRPr="0073389C">
        <w:t>,</w:t>
      </w:r>
    </w:p>
    <w:p w14:paraId="128B0049" w14:textId="77777777" w:rsidR="005B2DE9" w:rsidRDefault="005B2DE9" w:rsidP="005B2DE9">
      <w:pPr>
        <w:spacing w:before="120" w:after="120"/>
        <w:jc w:val="both"/>
      </w:pPr>
      <w:r>
        <w:t xml:space="preserve">Okruh osôb na strane obstarávateľa, ktoré môžu byť v konflikte záujmov sa vzťahuje na zainteresované osoby, ktoré sa podieľajú na príprave alebo realizácii VO, medzi ktoré patria najmä osoby zabezpečujúce proces verejného obstarávania a vyhodnotenie  ponúk, osoby podieľajúce sa vypracovaní opisu predmetu zákazky, návrhu podmienok účasti, kritérií na vyhodnotenie ponúk a zmluvných podmienok, pričom zainteresovanou osobou sú zamestnanci obstarávateľa podieľajúci sa na vyššie uvedených činnostiach, ako aj tretie osoby, ktoré externe zabezpečujú služby vo verejnom obstarávaní alebo akékoľvek podporné činnosti vo verejnom obstarávaní. Zainteresovanými osobami sú aj osoby s rozhodovacími právomocami, ktoré môže ovplyvniť výsledok VO najmä z titulu svojej funkcie vedúceho zamestnanca. </w:t>
      </w:r>
    </w:p>
    <w:p w14:paraId="7996A784" w14:textId="77777777" w:rsidR="005B2DE9" w:rsidRDefault="005B2DE9" w:rsidP="005B2DE9">
      <w:pPr>
        <w:spacing w:before="120" w:after="120"/>
        <w:jc w:val="both"/>
      </w:pPr>
      <w:r>
        <w:t xml:space="preserve">Je povinnosťou </w:t>
      </w:r>
      <w:r w:rsidRPr="00F45BE7">
        <w:t xml:space="preserve">zainteresovanej </w:t>
      </w:r>
      <w:r w:rsidRPr="00BC0BFD">
        <w:t>o</w:t>
      </w:r>
      <w:r w:rsidRPr="00F45BE7">
        <w:t>soby</w:t>
      </w:r>
      <w:r w:rsidRPr="00BC0BFD">
        <w:t xml:space="preserve"> </w:t>
      </w:r>
      <w:r>
        <w:t xml:space="preserve">písomne </w:t>
      </w:r>
      <w:r w:rsidRPr="00BC0BFD">
        <w:t>oznámi</w:t>
      </w:r>
      <w:r>
        <w:t>ť</w:t>
      </w:r>
      <w:r w:rsidRPr="00BC0BFD">
        <w:t xml:space="preserve"> </w:t>
      </w:r>
      <w:r>
        <w:t>prijímateľovi</w:t>
      </w:r>
      <w:r w:rsidRPr="00BC0BFD">
        <w:t xml:space="preserve"> akýkoľvek konflikt záujmov </w:t>
      </w:r>
      <w:r>
        <w:t xml:space="preserve">vo vzťahu k hospodárskemu subjektu, ktorý sa zúčastňuje prípravných trhových konzultácií, </w:t>
      </w:r>
      <w:r w:rsidRPr="00BC0BFD">
        <w:t>vo vzťahu k</w:t>
      </w:r>
      <w:r>
        <w:t xml:space="preserve"> uchádzačovi</w:t>
      </w:r>
      <w:r w:rsidRPr="00BC0BFD">
        <w:t>/</w:t>
      </w:r>
      <w:r>
        <w:t>záujemcovi</w:t>
      </w:r>
      <w:r w:rsidRPr="00F45BE7">
        <w:t xml:space="preserve"> alebo ich subdodávate</w:t>
      </w:r>
      <w:r>
        <w:t xml:space="preserve">ľom </w:t>
      </w:r>
      <w:r w:rsidRPr="00BC0BFD">
        <w:t xml:space="preserve">bezodkladne po tom, ako sa o konflikte záujmov dozvie. </w:t>
      </w:r>
      <w:r>
        <w:t>Prijímateľ je následne povinný</w:t>
      </w:r>
      <w:r w:rsidRPr="00C313B5">
        <w:t xml:space="preserve"> prijať primerané opatrenia a vykonať nápravu, ak </w:t>
      </w:r>
      <w:r>
        <w:t>bol zistený</w:t>
      </w:r>
      <w:r w:rsidRPr="00C313B5">
        <w:t xml:space="preserve"> konflikt záujmov</w:t>
      </w:r>
      <w:r>
        <w:t>, a to najmä vylúčiť zainteresovanú osobu</w:t>
      </w:r>
      <w:r w:rsidRPr="00C313B5">
        <w:t xml:space="preserve"> z procesu prípravy alebo realizácie ver</w:t>
      </w:r>
      <w:r>
        <w:t>ejného obstarávania (napr. nahradiť člena komisie na vyhodnotenie ponúk, ku ktorému sa viaže konflikt záujmov inou osobou) alebo upraviť jej povinnosti a zodpovednosť</w:t>
      </w:r>
      <w:r w:rsidRPr="00C313B5">
        <w:t xml:space="preserve"> s cieľom zabrániť pretrvávaniu konfliktu záujmov. </w:t>
      </w:r>
      <w:r>
        <w:t xml:space="preserve">Prijímateľ je povinný písomne zdokumentovať všetky skutočnosti súvisiace s konfliktom záujmov a s prijatými opatreniami a uvedené archivovať ako súčasť dokumentácie k VO.  </w:t>
      </w:r>
    </w:p>
    <w:p w14:paraId="23A5593B" w14:textId="77777777" w:rsidR="005B2DE9" w:rsidRDefault="005B2DE9" w:rsidP="005B2DE9">
      <w:pPr>
        <w:autoSpaceDE w:val="0"/>
        <w:autoSpaceDN w:val="0"/>
        <w:adjustRightInd w:val="0"/>
        <w:spacing w:before="120" w:after="120" w:line="288" w:lineRule="auto"/>
        <w:jc w:val="both"/>
      </w:pPr>
      <w:r>
        <w:lastRenderedPageBreak/>
        <w:t>V prípade, že nie je možné zabrániť pretrvávajúcemu konfliktu záujmov, a to najmä v prípadoch, keď sa jedná o zainteresovanú osobu s rozhodovacími právomocami,</w:t>
      </w:r>
      <w:r w:rsidRPr="00702FA5">
        <w:t xml:space="preserve"> ktorá môže ovplyvniť výsledok </w:t>
      </w:r>
      <w:r>
        <w:t>VO, prijímateľ uplatní sankciu vylúčenia uchádzača</w:t>
      </w:r>
      <w:r w:rsidRPr="00BC0BFD">
        <w:t>/</w:t>
      </w:r>
      <w:r>
        <w:t>záujemcu podľa § 40 ods. 6 písm. f</w:t>
      </w:r>
      <w:r w:rsidRPr="00BC0BFD">
        <w:t xml:space="preserve">) </w:t>
      </w:r>
      <w:r>
        <w:t>ZVO, nakoľko konflikt záujmov nemožno odstrániť inými účinnými opatreniami.</w:t>
      </w:r>
    </w:p>
    <w:p w14:paraId="37085897" w14:textId="195D0407" w:rsidR="005B2DE9" w:rsidRDefault="005B2DE9" w:rsidP="005B2DE9">
      <w:pPr>
        <w:autoSpaceDE w:val="0"/>
        <w:autoSpaceDN w:val="0"/>
        <w:adjustRightInd w:val="0"/>
        <w:spacing w:before="120" w:after="120" w:line="288" w:lineRule="auto"/>
        <w:jc w:val="both"/>
        <w:rPr>
          <w:color w:val="000000"/>
        </w:rPr>
      </w:pPr>
      <w:r w:rsidRPr="003A6FC7">
        <w:t>Medzi najzávažnejšie prípady konfliktu záujmov patria prípady, ak zainteresovaná osoba je blízkou osobou podľa § 116 a § 117 Občianskeho zákonníka vo vzťahu k uchádzačovi záujemcovi/subdodávateľovi alebo ak zainteresovaná osoba zároveň vystupuje na strane uchádzača</w:t>
      </w:r>
      <w:r w:rsidRPr="003A6FC7">
        <w:rPr>
          <w:lang w:val="en-GB"/>
        </w:rPr>
        <w:t>/</w:t>
      </w:r>
      <w:r w:rsidRPr="003A6FC7">
        <w:t>záujemcu/subdodávateľa alebo ak je v konflikte záujmov člen komisie na vyhodnotenie ponúk, pričom nebol z komisie vylúčený a nahradený nominovaným náhradníkom.</w:t>
      </w:r>
    </w:p>
    <w:p w14:paraId="7A55D3C3" w14:textId="1FB485F4" w:rsidR="009D7F63" w:rsidRPr="00852446" w:rsidRDefault="005B2DE9" w:rsidP="00852446">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b/>
          <w:i/>
          <w:color w:val="000000"/>
        </w:rPr>
      </w:pPr>
      <w:r w:rsidRPr="005B2DE9">
        <w:rPr>
          <w:b/>
          <w:i/>
          <w:color w:val="000000"/>
        </w:rPr>
        <w:t xml:space="preserve">Dôležité upozornenie: </w:t>
      </w:r>
      <w:r w:rsidR="009D7F63" w:rsidRPr="00852446">
        <w:rPr>
          <w:b/>
          <w:i/>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15E4EB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p>
    <w:p w14:paraId="674C32F2" w14:textId="25D4F0DE" w:rsidR="005B2DE9" w:rsidRDefault="005B2DE9" w:rsidP="009D7F63">
      <w:pPr>
        <w:autoSpaceDE w:val="0"/>
        <w:autoSpaceDN w:val="0"/>
        <w:adjustRightInd w:val="0"/>
        <w:spacing w:before="120" w:after="120" w:line="288" w:lineRule="auto"/>
        <w:jc w:val="both"/>
        <w:rPr>
          <w:color w:val="000000"/>
        </w:rPr>
      </w:pPr>
      <w:r w:rsidRPr="005B2DE9">
        <w:rPr>
          <w:color w:val="000000"/>
        </w:rPr>
        <w:t>Poskytovateľ na základe verejne dostupných informácií alebo na základe podnetov tretích strán a medializovaných prípadov pri kontrole VO preveruje prepojenosť osôb vystupujúcich na strane prijímateľa a dodávateľa, partnera, užívateľa (štatutárny orgán, konatelia, spoločníci, fyzické osoby). V prípade zistenia konfliktu záujmu bude poskytovateľ postupovať v zmysle ods. 12) § 46 Zákona o príspevku z EŠIF.</w:t>
      </w:r>
    </w:p>
    <w:p w14:paraId="7A55D3C5" w14:textId="0767C41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w:t>
      </w:r>
      <w:r w:rsidR="005B2DE9" w:rsidRPr="005B2DE9">
        <w:rPr>
          <w:rFonts w:cs="Arial"/>
          <w:color w:val="000000"/>
          <w:szCs w:val="19"/>
        </w:rPr>
        <w:t xml:space="preserve"> </w:t>
      </w:r>
      <w:r w:rsidR="005B2DE9" w:rsidRPr="005B2DE9">
        <w:rPr>
          <w:color w:val="000000"/>
        </w:rPr>
        <w:t>za účelom stanovenia PHZ, resp. pri realizácií prípravných trhových konzultácií</w:t>
      </w:r>
      <w:r w:rsidRPr="0073389C">
        <w:rPr>
          <w:color w:val="000000"/>
        </w:rPr>
        <w:t>. Prijímateľ sa musí snažiť získať čo najvýhodnejšiu ponuku a práve za týmto účelom musí aj konať. Nesmie sa dostať do konfliktu záujmov.</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3627CDA2"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w:t>
      </w:r>
      <w:r w:rsidR="005B2DE9">
        <w:rPr>
          <w:rFonts w:cs="Arial"/>
          <w:szCs w:val="19"/>
        </w:rPr>
        <w:t xml:space="preserve">verejné </w:t>
      </w:r>
      <w:r w:rsidRPr="00796597">
        <w:rPr>
          <w:rFonts w:cs="Arial"/>
          <w:szCs w:val="19"/>
        </w:rPr>
        <w:t>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7A79E62" w14:textId="44E943A7" w:rsidR="005B2DE9" w:rsidRDefault="005B2DE9" w:rsidP="005B2DE9">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t>P</w:t>
      </w:r>
      <w:r w:rsidRPr="0073389C">
        <w:t xml:space="preserve">rijímateľ je povinný </w:t>
      </w:r>
      <w:r w:rsidRPr="0073389C">
        <w:rPr>
          <w:i/>
        </w:rPr>
        <w:t xml:space="preserve">čestne </w:t>
      </w:r>
      <w:r>
        <w:rPr>
          <w:i/>
        </w:rPr>
        <w:t>vy</w:t>
      </w:r>
      <w:r w:rsidRPr="0073389C">
        <w:rPr>
          <w:i/>
        </w:rPr>
        <w:t>hlásiť</w:t>
      </w:r>
      <w:r w:rsidRPr="0073389C">
        <w:t xml:space="preserve"> (príloha č. 2</w:t>
      </w:r>
      <w:r>
        <w:t>8</w:t>
      </w:r>
      <w:r w:rsidRPr="0073389C">
        <w:t>), že v predmetnom VO nenastali skutočnosti, uvedené ako “</w:t>
      </w:r>
      <w:r w:rsidRPr="0073389C">
        <w:rPr>
          <w:b/>
        </w:rPr>
        <w:t>rizikové indikátory</w:t>
      </w:r>
      <w:r w:rsidRPr="0073389C">
        <w:t>” v tejto príručke resp. v MP CKO č. 13</w:t>
      </w:r>
      <w:r w:rsidRPr="008F2496">
        <w:rPr>
          <w:rFonts w:cs="Arial"/>
          <w:szCs w:val="19"/>
        </w:rPr>
        <w:t xml:space="preserve"> </w:t>
      </w:r>
      <w:r w:rsidRPr="008F2496">
        <w:t>k posudzovaniu konfliktu záujmov v procese verejného obstarávania</w:t>
      </w:r>
      <w:r w:rsidRPr="0073389C">
        <w:rPr>
          <w:color w:val="7030A0"/>
        </w:rPr>
        <w:t xml:space="preserve">. </w:t>
      </w:r>
      <w:r w:rsidRPr="0073389C">
        <w:rPr>
          <w:color w:val="000000"/>
        </w:rPr>
        <w:t xml:space="preserve">V tomto čestnom </w:t>
      </w:r>
      <w:r>
        <w:rPr>
          <w:color w:val="000000"/>
        </w:rPr>
        <w:t>vy</w:t>
      </w:r>
      <w:r w:rsidRPr="0073389C">
        <w:rPr>
          <w:color w:val="000000"/>
        </w:rPr>
        <w:t xml:space="preserve">hlásení </w:t>
      </w:r>
      <w:r>
        <w:rPr>
          <w:color w:val="000000"/>
        </w:rPr>
        <w:t>p</w:t>
      </w:r>
      <w:r w:rsidRPr="0073389C">
        <w:rPr>
          <w:color w:val="000000"/>
        </w:rPr>
        <w:t xml:space="preserve">rijímateľ okrem iného </w:t>
      </w:r>
      <w:r>
        <w:rPr>
          <w:color w:val="000000"/>
        </w:rPr>
        <w:t>vy</w:t>
      </w:r>
      <w:r w:rsidRPr="0073389C">
        <w:rPr>
          <w:color w:val="000000"/>
        </w:rPr>
        <w:t xml:space="preserve">hlasuje, že v prípade ak podľa jeho vedomostí, nastane v danom </w:t>
      </w:r>
      <w:r>
        <w:rPr>
          <w:color w:val="000000"/>
        </w:rPr>
        <w:t>verejnom obstarávaní/obstarávaní</w:t>
      </w:r>
      <w:r w:rsidRPr="0073389C">
        <w:rPr>
          <w:color w:val="000000"/>
        </w:rPr>
        <w:t xml:space="preserve"> konflikt záujmov, bude o uvedenej skutočnosti bezodkladne písomne informovať </w:t>
      </w:r>
      <w:r>
        <w:rPr>
          <w:color w:val="000000"/>
        </w:rPr>
        <w:t>P</w:t>
      </w:r>
      <w:r w:rsidRPr="0073389C">
        <w:rPr>
          <w:color w:val="000000"/>
        </w:rPr>
        <w:t xml:space="preserve">oskytovateľa. </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16"/>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xml:space="preserve">– všetky atribúty </w:t>
            </w:r>
            <w:r w:rsidR="001325C0" w:rsidRPr="001325C0">
              <w:lastRenderedPageBreak/>
              <w:t>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lastRenderedPageBreak/>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17"/>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8"/>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9"/>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5B7173">
            <w:pPr>
              <w:pStyle w:val="Odsekzoznamu"/>
              <w:numPr>
                <w:ilvl w:val="0"/>
                <w:numId w:val="44"/>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lastRenderedPageBreak/>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5B7173">
            <w:pPr>
              <w:pStyle w:val="Odsekzoznamu"/>
              <w:keepNext/>
              <w:keepLines/>
              <w:numPr>
                <w:ilvl w:val="0"/>
                <w:numId w:val="45"/>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5B7173">
            <w:pPr>
              <w:pStyle w:val="Odsekzoznamu"/>
              <w:keepNext/>
              <w:keepLines/>
              <w:numPr>
                <w:ilvl w:val="0"/>
                <w:numId w:val="45"/>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lastRenderedPageBreak/>
              <w:t xml:space="preserve">napríklad cieľovej skupine, ktorej osoby sa školení, resp. dodávky služieb mali zúčastniť, ale z rôznych </w:t>
            </w:r>
            <w:r w:rsidRPr="0073389C">
              <w:lastRenderedPageBreak/>
              <w:t>dôvodov sa na školení, resp. na dodávke služieb nezúčastnili (napríklad namiesto školení vykonávali závislú prácu pre zamestnávateľa)</w:t>
            </w:r>
          </w:p>
          <w:p w14:paraId="7A55D44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lastRenderedPageBreak/>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1195CEDC" w14:textId="5C6843E5"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w:t>
      </w:r>
      <w:r w:rsidR="00F41EF2">
        <w:lastRenderedPageBreak/>
        <w:t>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588" w:name="_Toc410907878"/>
      <w:bookmarkStart w:id="589" w:name="_Toc440372888"/>
      <w:bookmarkStart w:id="590" w:name="_Toc1543536"/>
      <w:r w:rsidRPr="0073389C">
        <w:rPr>
          <w:lang w:val="sk-SK"/>
        </w:rPr>
        <w:t>Informačný systém (ITMS2014+)</w:t>
      </w:r>
      <w:bookmarkEnd w:id="588"/>
      <w:bookmarkEnd w:id="589"/>
      <w:bookmarkEnd w:id="590"/>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20"/>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591" w:name="_Toc440372889"/>
      <w:bookmarkStart w:id="592" w:name="_Toc1543537"/>
      <w:r w:rsidRPr="0073389C">
        <w:rPr>
          <w:lang w:val="sk-SK"/>
        </w:rPr>
        <w:lastRenderedPageBreak/>
        <w:t>Informovanie a komunikácia</w:t>
      </w:r>
      <w:bookmarkEnd w:id="591"/>
      <w:bookmarkEnd w:id="592"/>
    </w:p>
    <w:p w14:paraId="7A55D477" w14:textId="026F3BCC"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30" w:history="1">
        <w:r w:rsidRPr="0073389C">
          <w:rPr>
            <w:rStyle w:val="Hypertextovprepojenie"/>
          </w:rPr>
          <w:t>www.opevs.eu</w:t>
        </w:r>
      </w:hyperlink>
      <w:r w:rsidR="00DF5D23" w:rsidRPr="0084082D">
        <w:rPr>
          <w:rStyle w:val="Hypertextovprepojenie"/>
          <w:color w:val="auto"/>
          <w:u w:val="none"/>
        </w:rPr>
        <w:t>,</w:t>
      </w:r>
      <w:r w:rsidR="005B7659" w:rsidRPr="0084082D">
        <w:rPr>
          <w:rStyle w:val="Hypertextovprepojenie"/>
          <w:color w:val="auto"/>
          <w:u w:val="none"/>
        </w:rPr>
        <w:t xml:space="preserve"> resp.</w:t>
      </w:r>
      <w:r w:rsidR="005B7659" w:rsidRPr="0084082D">
        <w:rPr>
          <w:rStyle w:val="Hypertextovprepojenie"/>
          <w:color w:val="auto"/>
        </w:rPr>
        <w:t xml:space="preserve"> </w:t>
      </w:r>
      <w:r w:rsidR="005B7659">
        <w:rPr>
          <w:rStyle w:val="Hypertextovprepojenie"/>
        </w:rPr>
        <w:t>www.reformuj.sk</w:t>
      </w:r>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lastRenderedPageBreak/>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593" w:name="_Toc440372890"/>
      <w:bookmarkStart w:id="594" w:name="_Toc410907880"/>
      <w:bookmarkStart w:id="595" w:name="_Toc1543538"/>
      <w:r w:rsidRPr="0073389C">
        <w:rPr>
          <w:rFonts w:ascii="Arial" w:hAnsi="Arial"/>
          <w:lang w:val="sk-SK"/>
        </w:rPr>
        <w:lastRenderedPageBreak/>
        <w:t>Kontrola a overovanie oprávnenosti výdavkov</w:t>
      </w:r>
      <w:bookmarkEnd w:id="593"/>
      <w:bookmarkEnd w:id="595"/>
      <w:r w:rsidRPr="0073389C">
        <w:rPr>
          <w:rFonts w:ascii="Arial" w:hAnsi="Arial"/>
          <w:lang w:val="sk-SK"/>
        </w:rPr>
        <w:t xml:space="preserve"> </w:t>
      </w:r>
      <w:bookmarkEnd w:id="594"/>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596" w:name="_Toc410907881"/>
      <w:bookmarkStart w:id="597" w:name="_Toc440372891"/>
      <w:bookmarkStart w:id="598" w:name="_Toc1543539"/>
      <w:r w:rsidRPr="0073389C">
        <w:rPr>
          <w:lang w:val="sk-SK"/>
        </w:rPr>
        <w:t xml:space="preserve">Administratívna </w:t>
      </w:r>
      <w:r w:rsidR="00F17DE9">
        <w:rPr>
          <w:lang w:val="sk-SK"/>
        </w:rPr>
        <w:t xml:space="preserve">finančná </w:t>
      </w:r>
      <w:r w:rsidRPr="0073389C">
        <w:rPr>
          <w:lang w:val="sk-SK"/>
        </w:rPr>
        <w:t>kontrola</w:t>
      </w:r>
      <w:bookmarkEnd w:id="596"/>
      <w:bookmarkEnd w:id="597"/>
      <w:bookmarkEnd w:id="598"/>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599" w:name="_Toc410907882"/>
      <w:bookmarkStart w:id="600" w:name="_Toc440372892"/>
      <w:bookmarkStart w:id="601" w:name="_Toc1543540"/>
      <w:r>
        <w:rPr>
          <w:lang w:val="sk-SK"/>
        </w:rPr>
        <w:t>Finančná k</w:t>
      </w:r>
      <w:r w:rsidR="009D7F63" w:rsidRPr="0073389C">
        <w:rPr>
          <w:lang w:val="sk-SK"/>
        </w:rPr>
        <w:t>ontrola na mieste</w:t>
      </w:r>
      <w:bookmarkEnd w:id="599"/>
      <w:bookmarkEnd w:id="600"/>
      <w:bookmarkEnd w:id="601"/>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66915065"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219B86AB"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C57DC5" w:rsidRPr="00771817" w:rsidDel="00C57DC5">
        <w:rPr>
          <w:rFonts w:cs="Arial"/>
          <w:color w:val="auto"/>
          <w:szCs w:val="19"/>
          <w:lang w:val="sk-SK"/>
        </w:rPr>
        <w:t xml:space="preserve"> </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602"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603" w:name="_Toc440372893"/>
      <w:bookmarkStart w:id="604" w:name="_Toc1543541"/>
      <w:r w:rsidRPr="0073389C">
        <w:rPr>
          <w:rFonts w:ascii="Arial" w:hAnsi="Arial"/>
          <w:lang w:val="sk-SK"/>
        </w:rPr>
        <w:lastRenderedPageBreak/>
        <w:t>Pr</w:t>
      </w:r>
      <w:r>
        <w:rPr>
          <w:rFonts w:ascii="Arial" w:hAnsi="Arial"/>
          <w:lang w:val="sk-SK"/>
        </w:rPr>
        <w:t>echodné a záverečné ustanovenia</w:t>
      </w:r>
      <w:bookmarkEnd w:id="603"/>
      <w:bookmarkEnd w:id="604"/>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605" w:name="_Toc440372894"/>
      <w:bookmarkStart w:id="606" w:name="_Toc1543542"/>
      <w:r w:rsidRPr="0073389C">
        <w:rPr>
          <w:rFonts w:ascii="Arial" w:hAnsi="Arial"/>
          <w:lang w:val="sk-SK"/>
        </w:rPr>
        <w:lastRenderedPageBreak/>
        <w:t>Prílohy</w:t>
      </w:r>
      <w:bookmarkEnd w:id="602"/>
      <w:bookmarkEnd w:id="605"/>
      <w:bookmarkEnd w:id="606"/>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0445C76E" w:rsidR="009D7F63"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41C590A" w14:textId="21E47BF6"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31"/>
      <w:headerReference w:type="default" r:id="rId32"/>
      <w:footerReference w:type="even" r:id="rId33"/>
      <w:footerReference w:type="default" r:id="rId34"/>
      <w:headerReference w:type="first" r:id="rId35"/>
      <w:footerReference w:type="first" r:id="rId36"/>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5616C" w14:textId="77777777" w:rsidR="00DA60C8" w:rsidRDefault="00DA60C8">
      <w:r>
        <w:separator/>
      </w:r>
    </w:p>
    <w:p w14:paraId="39771D9D" w14:textId="77777777" w:rsidR="00DA60C8" w:rsidRDefault="00DA60C8"/>
  </w:endnote>
  <w:endnote w:type="continuationSeparator" w:id="0">
    <w:p w14:paraId="0DDC3BD6" w14:textId="77777777" w:rsidR="00DA60C8" w:rsidRDefault="00DA60C8">
      <w:r>
        <w:continuationSeparator/>
      </w:r>
    </w:p>
    <w:p w14:paraId="54F0447A" w14:textId="77777777" w:rsidR="00DA60C8" w:rsidRDefault="00DA60C8"/>
  </w:endnote>
  <w:endnote w:type="continuationNotice" w:id="1">
    <w:p w14:paraId="6472A71D" w14:textId="77777777" w:rsidR="00DA60C8" w:rsidRDefault="00DA60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DA60C8" w:rsidRDefault="00DA60C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DA60C8" w:rsidRDefault="00DA60C8">
    <w:pPr>
      <w:pStyle w:val="Pta"/>
      <w:jc w:val="right"/>
    </w:pPr>
    <w:r>
      <w:fldChar w:fldCharType="begin"/>
    </w:r>
    <w:r>
      <w:instrText xml:space="preserve"> PAGE   \* MERGEFORMAT </w:instrText>
    </w:r>
    <w:r>
      <w:fldChar w:fldCharType="separate"/>
    </w:r>
    <w:r w:rsidR="000F4C77">
      <w:rPr>
        <w:noProof/>
      </w:rPr>
      <w:t>22</w:t>
    </w:r>
    <w:r>
      <w:rPr>
        <w:noProof/>
      </w:rPr>
      <w:fldChar w:fldCharType="end"/>
    </w:r>
  </w:p>
  <w:p w14:paraId="5596B515" w14:textId="77777777" w:rsidR="00DA60C8" w:rsidRPr="003530AF" w:rsidRDefault="00DA60C8"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DA60C8" w:rsidRDefault="00DA60C8">
        <w:pPr>
          <w:pStyle w:val="Pta"/>
          <w:jc w:val="right"/>
        </w:pPr>
        <w:r>
          <w:fldChar w:fldCharType="begin"/>
        </w:r>
        <w:r>
          <w:instrText>PAGE   \* MERGEFORMAT</w:instrText>
        </w:r>
        <w:r>
          <w:fldChar w:fldCharType="separate"/>
        </w:r>
        <w:r w:rsidR="000F4C77" w:rsidRPr="000F4C77">
          <w:rPr>
            <w:noProof/>
            <w:lang w:val="sk-SK"/>
          </w:rPr>
          <w:t>1</w:t>
        </w:r>
        <w:r>
          <w:fldChar w:fldCharType="end"/>
        </w:r>
      </w:p>
    </w:sdtContent>
  </w:sdt>
  <w:p w14:paraId="3B48FDCA" w14:textId="77777777" w:rsidR="00DA60C8" w:rsidRDefault="00DA60C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1D7D0" w14:textId="77777777" w:rsidR="00DA60C8" w:rsidRDefault="00DA60C8">
      <w:r>
        <w:separator/>
      </w:r>
    </w:p>
    <w:p w14:paraId="2AF130AA" w14:textId="77777777" w:rsidR="00DA60C8" w:rsidRDefault="00DA60C8"/>
  </w:footnote>
  <w:footnote w:type="continuationSeparator" w:id="0">
    <w:p w14:paraId="3B9BCB05" w14:textId="77777777" w:rsidR="00DA60C8" w:rsidRDefault="00DA60C8">
      <w:r>
        <w:continuationSeparator/>
      </w:r>
    </w:p>
    <w:p w14:paraId="62C8519D" w14:textId="77777777" w:rsidR="00DA60C8" w:rsidRDefault="00DA60C8"/>
  </w:footnote>
  <w:footnote w:type="continuationNotice" w:id="1">
    <w:p w14:paraId="4185C75B" w14:textId="77777777" w:rsidR="00DA60C8" w:rsidRDefault="00DA60C8"/>
  </w:footnote>
  <w:footnote w:id="2">
    <w:p w14:paraId="7A55D546" w14:textId="77777777" w:rsidR="00DA60C8" w:rsidRPr="009D7F63" w:rsidRDefault="00DA60C8"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DA60C8" w:rsidRPr="009D7F63" w:rsidRDefault="00DA60C8"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DA60C8" w:rsidRPr="009D7F63" w:rsidRDefault="00DA60C8"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335D2BCE" w14:textId="1B8ED7A4" w:rsidR="00DA60C8" w:rsidRPr="00EA00BD" w:rsidRDefault="00DA60C8" w:rsidP="00702314">
      <w:pPr>
        <w:pStyle w:val="Textpoznmkypodiarou"/>
        <w:jc w:val="both"/>
        <w:rPr>
          <w:rFonts w:cs="Arial"/>
          <w:szCs w:val="16"/>
        </w:rPr>
      </w:pPr>
      <w:r w:rsidRPr="00EA00BD">
        <w:rPr>
          <w:rFonts w:cs="Arial"/>
          <w:szCs w:val="16"/>
        </w:rPr>
        <w:footnoteRef/>
      </w:r>
      <w:r w:rsidRPr="000814A8">
        <w:rPr>
          <w:rFonts w:cs="Arial"/>
          <w:szCs w:val="16"/>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18665116" w14:textId="77777777" w:rsidR="00DA60C8" w:rsidRPr="00EA00BD" w:rsidRDefault="00DA60C8" w:rsidP="00702314">
      <w:pPr>
        <w:pStyle w:val="Textpoznmkypodiarou"/>
        <w:jc w:val="both"/>
        <w:rPr>
          <w:szCs w:val="16"/>
          <w:lang w:val="sk-SK"/>
        </w:rPr>
      </w:pPr>
    </w:p>
    <w:p w14:paraId="0B34EF74" w14:textId="1C895A37" w:rsidR="00DA60C8" w:rsidRPr="00EA00BD" w:rsidRDefault="00DA60C8">
      <w:pPr>
        <w:pStyle w:val="Textpoznmkypodiarou"/>
        <w:rPr>
          <w:lang w:val="sk-SK"/>
        </w:rPr>
      </w:pPr>
    </w:p>
  </w:footnote>
  <w:footnote w:id="6">
    <w:p w14:paraId="7A55D549" w14:textId="77777777" w:rsidR="00DA60C8" w:rsidRPr="009D7F63" w:rsidRDefault="00DA60C8"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440A1364" w14:textId="5D093E76" w:rsidR="00DA60C8" w:rsidRPr="003911A6" w:rsidRDefault="00DA60C8">
      <w:pPr>
        <w:pStyle w:val="Textpoznmkypodiarou"/>
        <w:rPr>
          <w:del w:id="353"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8">
    <w:p w14:paraId="28C505C7" w14:textId="115896DC" w:rsidR="00DA60C8" w:rsidRPr="00F20EE9" w:rsidRDefault="00DA60C8">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9">
    <w:p w14:paraId="08D19436" w14:textId="667CCAA7" w:rsidR="00DA60C8" w:rsidRPr="005D70A1" w:rsidRDefault="00DA60C8">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0">
    <w:p w14:paraId="0DDD8E63" w14:textId="622450AC" w:rsidR="00DA60C8" w:rsidRPr="00EA330D" w:rsidRDefault="00DA60C8"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1">
    <w:p w14:paraId="24E471AF" w14:textId="4B30A851" w:rsidR="00DA60C8" w:rsidRPr="00852446" w:rsidRDefault="00DA60C8"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2">
    <w:p w14:paraId="6CC7BD3B" w14:textId="5832019B" w:rsidR="00DA60C8" w:rsidRPr="00E25071" w:rsidRDefault="00DA60C8"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3">
    <w:p w14:paraId="34E3F994" w14:textId="05E366E0" w:rsidR="00DA60C8" w:rsidRPr="00EA00BD" w:rsidRDefault="00DA60C8">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14">
    <w:p w14:paraId="7A55D54A" w14:textId="77777777" w:rsidR="00DA60C8" w:rsidRPr="009D7F63" w:rsidRDefault="00DA60C8"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5">
    <w:p w14:paraId="7A55D54B" w14:textId="77777777" w:rsidR="00DA60C8" w:rsidRPr="009D7F63" w:rsidRDefault="00DA60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6">
    <w:p w14:paraId="356452D0" w14:textId="6C4EE198" w:rsidR="00DA60C8" w:rsidRPr="007D7535" w:rsidRDefault="00DA60C8"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7">
    <w:p w14:paraId="7A55D54C" w14:textId="77777777" w:rsidR="00DA60C8" w:rsidRPr="009D7F63" w:rsidRDefault="00DA60C8"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DA60C8" w:rsidRPr="009D7F63" w:rsidRDefault="00DA60C8"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DA60C8" w:rsidRPr="009D7F63" w:rsidRDefault="00DA60C8"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DA60C8" w:rsidRPr="009D7F63" w:rsidRDefault="00DA60C8"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DA60C8" w:rsidRPr="009D7F63" w:rsidRDefault="00DA60C8" w:rsidP="00C8683A">
      <w:pPr>
        <w:pStyle w:val="Textpoznmkypodiarou"/>
        <w:rPr>
          <w:rFonts w:cs="Arial"/>
          <w:szCs w:val="16"/>
          <w:lang w:val="sk-SK"/>
        </w:rPr>
      </w:pPr>
      <w:r w:rsidRPr="009D7F63">
        <w:rPr>
          <w:rFonts w:cs="Arial"/>
          <w:szCs w:val="16"/>
          <w:lang w:val="sk-SK" w:eastAsia="cs-CZ"/>
        </w:rPr>
        <w:t>4. pohonné hmoty.</w:t>
      </w:r>
    </w:p>
  </w:footnote>
  <w:footnote w:id="18">
    <w:p w14:paraId="0C902E3E" w14:textId="77777777" w:rsidR="00DA60C8" w:rsidRPr="009D7F63" w:rsidRDefault="00DA60C8"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DA60C8" w:rsidRPr="009D7F63" w:rsidRDefault="00DA60C8"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DA60C8" w:rsidRPr="009D7F63" w:rsidRDefault="00DA60C8"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DA60C8" w:rsidRPr="009D7F63" w:rsidRDefault="00DA60C8"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DA60C8" w:rsidRPr="00041D2E" w:rsidRDefault="00DA60C8" w:rsidP="00041D2E">
      <w:pPr>
        <w:pStyle w:val="Textpoznmkypodiarou"/>
        <w:rPr>
          <w:lang w:val="sk-SK"/>
        </w:rPr>
      </w:pPr>
      <w:r w:rsidRPr="009D7F63">
        <w:rPr>
          <w:rFonts w:cs="Arial"/>
          <w:szCs w:val="16"/>
          <w:lang w:val="sk-SK" w:eastAsia="cs-CZ"/>
        </w:rPr>
        <w:t>4. pohonné hmoty.</w:t>
      </w:r>
    </w:p>
  </w:footnote>
  <w:footnote w:id="19">
    <w:p w14:paraId="7A55D551" w14:textId="77777777" w:rsidR="00DA60C8" w:rsidRPr="009D7F63" w:rsidRDefault="00DA60C8"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0">
    <w:p w14:paraId="7A55D552" w14:textId="77777777" w:rsidR="00DA60C8" w:rsidRPr="009D7F63" w:rsidRDefault="00DA60C8"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21">
    <w:p w14:paraId="7A55D553" w14:textId="77777777" w:rsidR="00DA60C8" w:rsidRPr="009D7F63" w:rsidRDefault="00DA60C8"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22">
    <w:p w14:paraId="2415F5CC" w14:textId="68E1CA8B" w:rsidR="00DA60C8" w:rsidRDefault="00DA60C8"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DA60C8" w:rsidRPr="009D7F63" w:rsidRDefault="00DA60C8">
      <w:pPr>
        <w:pStyle w:val="Textpoznmkypodiarou"/>
        <w:rPr>
          <w:rFonts w:cs="Arial"/>
          <w:szCs w:val="16"/>
          <w:lang w:val="sk-SK"/>
        </w:rPr>
      </w:pPr>
    </w:p>
  </w:footnote>
  <w:footnote w:id="23">
    <w:p w14:paraId="7A55D555" w14:textId="77777777" w:rsidR="00DA60C8" w:rsidRPr="009D7F63" w:rsidRDefault="00DA60C8"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4">
    <w:p w14:paraId="0274D41C" w14:textId="77777777" w:rsidR="00DA60C8" w:rsidRPr="006E4CC8" w:rsidRDefault="00DA60C8"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DA60C8" w:rsidRPr="007F7349" w:rsidRDefault="00DA60C8"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DA60C8" w:rsidRPr="007F7349" w:rsidRDefault="00DA60C8"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DA60C8" w:rsidRPr="007F7349" w:rsidRDefault="00DA60C8"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DA60C8" w:rsidRPr="00F41F62" w:rsidRDefault="00DA60C8"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5">
    <w:p w14:paraId="7A55D556" w14:textId="77777777" w:rsidR="00DA60C8" w:rsidRPr="009D7F63" w:rsidRDefault="00DA60C8"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6">
    <w:p w14:paraId="2C0A5128" w14:textId="77777777" w:rsidR="00DA60C8" w:rsidRDefault="00DA60C8"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27">
    <w:p w14:paraId="7E1B0128" w14:textId="77777777" w:rsidR="00DA60C8" w:rsidRDefault="00DA60C8"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8">
    <w:p w14:paraId="6D0863AC" w14:textId="77777777" w:rsidR="00DA60C8" w:rsidRDefault="00DA60C8"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9">
    <w:p w14:paraId="4FEE481D" w14:textId="479E076B" w:rsidR="00DA60C8" w:rsidRPr="004F28ED" w:rsidRDefault="00DA60C8">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30">
    <w:p w14:paraId="638316DD" w14:textId="4B49CE8C" w:rsidR="00DA60C8" w:rsidRPr="0029658C" w:rsidRDefault="00DA60C8" w:rsidP="006A2DA0">
      <w:pPr>
        <w:pStyle w:val="Textpoznmkypodiarou"/>
        <w:jc w:val="both"/>
        <w:rPr>
          <w:lang w:val="sk-SK"/>
        </w:rPr>
      </w:pPr>
      <w:r>
        <w:rPr>
          <w:rStyle w:val="Odkaznapoznmkupodiarou"/>
        </w:rPr>
        <w:footnoteRef/>
      </w:r>
      <w:r>
        <w:rPr>
          <w:szCs w:val="16"/>
        </w:rPr>
        <w:t xml:space="preserve">Ide o zohľadnenie </w:t>
      </w:r>
      <w:r>
        <w:rPr>
          <w:szCs w:val="16"/>
          <w:lang w:val="sk-SK"/>
        </w:rPr>
        <w:t xml:space="preserve">celkovej </w:t>
      </w:r>
      <w:r>
        <w:rPr>
          <w:szCs w:val="16"/>
        </w:rPr>
        <w:t xml:space="preserve">dĺžky realizácie národného projektu (minimálne </w:t>
      </w:r>
      <w:r>
        <w:rPr>
          <w:szCs w:val="16"/>
          <w:lang w:val="sk-SK"/>
        </w:rPr>
        <w:t>2</w:t>
      </w:r>
      <w:r>
        <w:rPr>
          <w:szCs w:val="16"/>
        </w:rPr>
        <w:t xml:space="preserve"> a viac rokov) a ak priame mzdové výdavky (vykazované na reálnej báze, resp. ide o štandardnú stupnicu jednotkových nákladov) tvoria minimálne </w:t>
      </w:r>
      <w:r>
        <w:rPr>
          <w:szCs w:val="16"/>
          <w:lang w:val="sk-SK"/>
        </w:rPr>
        <w:t>25</w:t>
      </w:r>
      <w:r>
        <w:rPr>
          <w:szCs w:val="16"/>
        </w:rPr>
        <w:t xml:space="preserve"> % celkových priamych výdavkov národného projektu, vrátane posúdenia štruktúry mzdových výdavkov vo vzťahu k posilneniu odborného výkonu </w:t>
      </w:r>
      <w:r>
        <w:rPr>
          <w:szCs w:val="16"/>
          <w:lang w:val="sk-SK"/>
        </w:rPr>
        <w:t>prijímateľa</w:t>
      </w:r>
      <w:r>
        <w:rPr>
          <w:szCs w:val="16"/>
        </w:rPr>
        <w:t>. Vzhľadom na to, že ide o národný projekt, RO</w:t>
      </w:r>
      <w:r>
        <w:rPr>
          <w:szCs w:val="16"/>
          <w:lang w:val="sk-SK"/>
        </w:rPr>
        <w:t xml:space="preserve"> pre OP EVS</w:t>
      </w:r>
      <w:r>
        <w:rPr>
          <w:szCs w:val="16"/>
        </w:rPr>
        <w:t xml:space="preserve"> o možnosti zohľadnenia rastu mzdových výdavkov usmerní </w:t>
      </w:r>
      <w:r>
        <w:rPr>
          <w:szCs w:val="16"/>
          <w:lang w:val="sk-SK"/>
        </w:rPr>
        <w:t>prijímateľa v rámci zmenového konania projektu/zmluvy o poskytnutí NFP</w:t>
      </w:r>
      <w:r>
        <w:rPr>
          <w:szCs w:val="16"/>
        </w:rPr>
        <w:t xml:space="preserve">. </w:t>
      </w:r>
      <w:r>
        <w:t xml:space="preserve"> </w:t>
      </w:r>
    </w:p>
  </w:footnote>
  <w:footnote w:id="31">
    <w:p w14:paraId="3710FBBF" w14:textId="77777777" w:rsidR="00DA60C8" w:rsidRPr="00033E1E" w:rsidRDefault="00DA60C8" w:rsidP="006A2DA0">
      <w:pPr>
        <w:pStyle w:val="Default"/>
        <w:jc w:val="both"/>
        <w:rPr>
          <w:szCs w:val="16"/>
          <w:lang w:val="x-none"/>
        </w:rPr>
      </w:pPr>
      <w:r>
        <w:rPr>
          <w:rStyle w:val="Odkaznapoznmkupodiarou"/>
        </w:rPr>
        <w:footnoteRef/>
      </w:r>
      <w:r w:rsidRPr="00033E1E">
        <w:rPr>
          <w:rFonts w:ascii="Arial" w:hAnsi="Arial"/>
          <w:color w:val="auto"/>
          <w:sz w:val="16"/>
          <w:szCs w:val="16"/>
          <w:lang w:val="x-none" w:eastAsia="x-none"/>
        </w:rPr>
        <w:t>Index sa vypočíta ako priemerná hodnota ročných indexov za tri ostatné kalendárne roky. Aplikuje sa oblasť „Demografia a sociálne štatistiky - Náklady práce - Priemerná mesačná mzda podľa odvetví“, obdobie 1. - 4. Q.</w:t>
      </w:r>
      <w:r w:rsidRPr="00033E1E">
        <w:rPr>
          <w:color w:val="auto"/>
          <w:szCs w:val="16"/>
          <w:lang w:val="x-none" w:eastAsia="x-none"/>
        </w:rPr>
        <w:t xml:space="preserve"> </w:t>
      </w:r>
      <w:r w:rsidRPr="00033E1E">
        <w:rPr>
          <w:color w:val="auto"/>
          <w:sz w:val="16"/>
          <w:szCs w:val="16"/>
          <w:lang w:val="x-none" w:eastAsia="x-none"/>
        </w:rPr>
        <w:t xml:space="preserve"> </w:t>
      </w:r>
      <w:r w:rsidRPr="002157B3">
        <w:rPr>
          <w:szCs w:val="16"/>
        </w:rPr>
        <w:t xml:space="preserve"> </w:t>
      </w:r>
    </w:p>
  </w:footnote>
  <w:footnote w:id="32">
    <w:p w14:paraId="21969199" w14:textId="66F050B1" w:rsidR="00DA60C8" w:rsidRPr="00EA00BD" w:rsidRDefault="00DA60C8" w:rsidP="006A2DA0">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T.j. funkčný plat</w:t>
      </w:r>
      <w:r w:rsidRPr="00F54F85">
        <w:rPr>
          <w:rFonts w:ascii="Arial" w:hAnsi="Arial"/>
          <w:color w:val="auto"/>
          <w:sz w:val="16"/>
          <w:szCs w:val="16"/>
          <w:lang w:val="sk-SK" w:eastAsia="x-none"/>
        </w:rPr>
        <w:t xml:space="preserve"> </w:t>
      </w:r>
      <w:r>
        <w:rPr>
          <w:rFonts w:ascii="Arial" w:hAnsi="Arial"/>
          <w:color w:val="auto"/>
          <w:sz w:val="16"/>
          <w:szCs w:val="16"/>
          <w:lang w:val="sk-SK" w:eastAsia="x-none"/>
        </w:rPr>
        <w:t>zamestnanca,</w:t>
      </w:r>
      <w:r w:rsidRPr="00F54F85">
        <w:t xml:space="preserve"> </w:t>
      </w:r>
      <w:r w:rsidRPr="00F54F85">
        <w:rPr>
          <w:rFonts w:ascii="Arial" w:hAnsi="Arial"/>
          <w:color w:val="auto"/>
          <w:sz w:val="16"/>
          <w:szCs w:val="16"/>
          <w:lang w:val="sk-SK" w:eastAsia="x-none"/>
        </w:rPr>
        <w:t>resp. jeho ekvivalent</w:t>
      </w:r>
      <w:r>
        <w:rPr>
          <w:rFonts w:ascii="Arial" w:hAnsi="Arial"/>
          <w:color w:val="auto"/>
          <w:sz w:val="16"/>
          <w:szCs w:val="16"/>
          <w:lang w:val="sk-SK" w:eastAsia="x-none"/>
        </w:rPr>
        <w:t xml:space="preserve"> je v každom mesiaci rovnaký a vo vzťahu k počtu pracovných dní/hodín v jednotlivých mesiacoch roka sa mení výška priemernej hodinovej ceny práce v príslušnom kalendárnom mesiaci</w:t>
      </w:r>
      <w:r w:rsidRPr="00EA00BD">
        <w:rPr>
          <w:rFonts w:ascii="Arial" w:hAnsi="Arial"/>
          <w:color w:val="auto"/>
          <w:sz w:val="16"/>
          <w:szCs w:val="16"/>
          <w:lang w:val="sk-SK" w:eastAsia="x-none"/>
        </w:rPr>
        <w:t>. V</w:t>
      </w:r>
      <w:r>
        <w:rPr>
          <w:rFonts w:ascii="Arial" w:hAnsi="Arial"/>
          <w:color w:val="auto"/>
          <w:sz w:val="16"/>
          <w:szCs w:val="16"/>
          <w:lang w:val="sk-SK" w:eastAsia="x-none"/>
        </w:rPr>
        <w:t> </w:t>
      </w:r>
      <w:r w:rsidRPr="00EA00BD">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p>
  </w:footnote>
  <w:footnote w:id="33">
    <w:p w14:paraId="7F6D43B9" w14:textId="3D9C462D" w:rsidR="00DA60C8" w:rsidRPr="00EA00BD" w:rsidRDefault="00DA60C8" w:rsidP="00EA00BD">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hodinová mzda na každej projektovej pozícii v mesiaci neprekročí určený maximálny limit projektovej pozície podľa </w:t>
      </w:r>
      <w:r>
        <w:t>Usmernenia RO pre OP EVS č. 5</w:t>
      </w:r>
      <w:r>
        <w:rPr>
          <w:lang w:val="sk-SK"/>
        </w:rPr>
        <w:t xml:space="preserve">. </w:t>
      </w:r>
    </w:p>
  </w:footnote>
  <w:footnote w:id="34">
    <w:p w14:paraId="6D897E76" w14:textId="77777777" w:rsidR="00DA60C8" w:rsidRDefault="00DA60C8"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4EC559A5" w14:textId="77777777" w:rsidR="00DA60C8" w:rsidRDefault="00DA60C8"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040CF4A0" w14:textId="77777777" w:rsidR="00DA60C8" w:rsidRPr="00033E1E" w:rsidRDefault="00DA60C8"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35">
    <w:p w14:paraId="5DB7D518" w14:textId="2C548220" w:rsidR="00DA60C8" w:rsidRPr="00867B4C" w:rsidRDefault="00DA60C8"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36">
    <w:p w14:paraId="5E4D76D1" w14:textId="69503A48" w:rsidR="00DA60C8" w:rsidRPr="00EA00BD" w:rsidRDefault="00DA60C8"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37">
    <w:p w14:paraId="5543C8B0" w14:textId="54874846" w:rsidR="00DA60C8" w:rsidRPr="00EA00BD" w:rsidRDefault="00DA60C8"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38">
    <w:p w14:paraId="3B927676" w14:textId="0B338479" w:rsidR="00DA60C8" w:rsidRPr="00965E93" w:rsidRDefault="00DA60C8"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9">
    <w:p w14:paraId="7A55D557" w14:textId="52DFEF6A" w:rsidR="00DA60C8" w:rsidRPr="009D7F63" w:rsidRDefault="00DA60C8"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40">
    <w:p w14:paraId="7A55D558" w14:textId="77777777" w:rsidR="00DA60C8" w:rsidRPr="009D7F63" w:rsidRDefault="00DA60C8"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1">
    <w:p w14:paraId="17C29017" w14:textId="77777777" w:rsidR="00DA60C8" w:rsidRPr="009D7F63" w:rsidRDefault="00DA60C8"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2">
    <w:p w14:paraId="7A55D559" w14:textId="77777777" w:rsidR="00DA60C8" w:rsidRPr="009D7F63" w:rsidRDefault="00DA60C8"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DA60C8" w:rsidRPr="009D7F63" w:rsidRDefault="00DA60C8"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3">
    <w:p w14:paraId="7A55D55B" w14:textId="77777777" w:rsidR="00DA60C8" w:rsidRPr="009D7F63" w:rsidRDefault="00DA60C8"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4">
    <w:p w14:paraId="7A55D55C" w14:textId="77777777" w:rsidR="00DA60C8" w:rsidRPr="009D7F63" w:rsidRDefault="00DA60C8"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5">
    <w:p w14:paraId="7A55D55D" w14:textId="77777777" w:rsidR="00DA60C8" w:rsidRPr="009D7F63" w:rsidRDefault="00DA60C8"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DA60C8" w:rsidRPr="009D7F63" w:rsidRDefault="00DA60C8"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6">
    <w:p w14:paraId="7A55D55F" w14:textId="333E477A" w:rsidR="00DA60C8" w:rsidRPr="00062F88" w:rsidRDefault="00DA60C8"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47">
    <w:p w14:paraId="02F4C726" w14:textId="77777777" w:rsidR="00DA60C8" w:rsidRDefault="00DA60C8" w:rsidP="009B4AEF">
      <w:pPr>
        <w:pStyle w:val="Textpoznmkypodiarou"/>
        <w:jc w:val="both"/>
      </w:pPr>
      <w:r>
        <w:rPr>
          <w:rStyle w:val="Odkaznapoznmkupodiarou"/>
        </w:rPr>
        <w:footnoteRef/>
      </w:r>
      <w:r>
        <w:t xml:space="preserve"> Priznanie odmeny príslušnému zamestnancovi musí byť náležite zdôvodnené.</w:t>
      </w:r>
    </w:p>
  </w:footnote>
  <w:footnote w:id="48">
    <w:p w14:paraId="04763B2B" w14:textId="5A5D2FAF" w:rsidR="00DA60C8" w:rsidRPr="00F72B7B" w:rsidRDefault="00DA60C8"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9">
    <w:p w14:paraId="0388B3E2" w14:textId="4D28868F" w:rsidR="00DA60C8" w:rsidRDefault="00DA60C8"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50">
    <w:p w14:paraId="2E6985A0" w14:textId="77777777" w:rsidR="00DA60C8" w:rsidRDefault="00DA60C8"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51">
    <w:p w14:paraId="7A55D560" w14:textId="5738DA04" w:rsidR="00DA60C8" w:rsidRPr="00027286" w:rsidRDefault="00DA60C8"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52">
    <w:p w14:paraId="15B0D0EB" w14:textId="3E15725B" w:rsidR="00DA60C8" w:rsidRPr="00AF0A84" w:rsidRDefault="00DA60C8">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53">
    <w:p w14:paraId="7A55D564" w14:textId="77777777" w:rsidR="00DA60C8" w:rsidRPr="009D7F63" w:rsidRDefault="00DA60C8"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54">
    <w:p w14:paraId="73803B02" w14:textId="0362DBBB" w:rsidR="00DA60C8" w:rsidRDefault="00DA60C8"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w:t>
      </w:r>
      <w:ins w:id="377" w:author="Miruška Hrabčáková" w:date="2019-02-15T13:55:00Z">
        <w:r w:rsidR="00B147A5">
          <w:rPr>
            <w:lang w:val="sk-SK"/>
          </w:rPr>
          <w:t xml:space="preserve"> Poľsko – 145 EUR,</w:t>
        </w:r>
      </w:ins>
      <w:r>
        <w:rPr>
          <w:lang w:val="sk-SK"/>
        </w:rPr>
        <w:t xml:space="preserve"> Rumunsko – 170 EUR, Slovinsko 110 EUR, Španielsko – 125 EUR, Švédsko – 160 EUR, Anglicko – 175 EUR, Chorvátsko – 120 EUR, Nórsko – 140 EUR.</w:t>
      </w:r>
    </w:p>
    <w:p w14:paraId="6A48E5FC" w14:textId="715760FA" w:rsidR="00DA60C8" w:rsidRPr="00B275B2" w:rsidRDefault="00DA60C8" w:rsidP="00AB15E6">
      <w:pPr>
        <w:pStyle w:val="Textpoznmkypodiarou"/>
        <w:jc w:val="both"/>
        <w:rPr>
          <w:lang w:val="sk-SK"/>
        </w:rPr>
      </w:pPr>
      <w:r>
        <w:rPr>
          <w:lang w:val="sk-SK"/>
        </w:rPr>
        <w:t xml:space="preserve"> </w:t>
      </w:r>
    </w:p>
  </w:footnote>
  <w:footnote w:id="55">
    <w:p w14:paraId="75442DCC" w14:textId="77777777" w:rsidR="00DA60C8" w:rsidRPr="001277DD" w:rsidRDefault="00DA60C8"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56">
    <w:p w14:paraId="539DE3AB" w14:textId="19EBEE7A" w:rsidR="00DA60C8" w:rsidRPr="00EA00BD" w:rsidRDefault="00DA60C8"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57">
    <w:p w14:paraId="6B33FB00" w14:textId="77777777" w:rsidR="00DA60C8" w:rsidRPr="001277DD" w:rsidRDefault="00DA60C8"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8">
    <w:p w14:paraId="44310DB6" w14:textId="77777777" w:rsidR="00DA60C8" w:rsidRPr="001277DD" w:rsidRDefault="00DA60C8"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9">
    <w:p w14:paraId="28E7C95F" w14:textId="0B437969" w:rsidR="00DA60C8" w:rsidRPr="001277DD" w:rsidRDefault="00DA60C8"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60">
    <w:p w14:paraId="250CEFBD" w14:textId="33B32087" w:rsidR="00DA60C8" w:rsidRPr="00923BC1" w:rsidRDefault="00DA60C8"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61">
    <w:p w14:paraId="414F1A43" w14:textId="265724BA" w:rsidR="00DA60C8" w:rsidRPr="00772F95" w:rsidRDefault="00DA60C8"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62">
    <w:p w14:paraId="0C4735BA" w14:textId="1928CC24" w:rsidR="00DA60C8" w:rsidRPr="008A522F" w:rsidRDefault="00DA60C8"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63">
    <w:p w14:paraId="038A96C2" w14:textId="13120178" w:rsidR="00DA60C8" w:rsidRPr="00CE0C11" w:rsidRDefault="00DA60C8"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64">
    <w:p w14:paraId="59C496F8" w14:textId="77777777" w:rsidR="00DA60C8" w:rsidRPr="00621D47" w:rsidRDefault="00DA60C8"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65">
    <w:p w14:paraId="70BE8EFD" w14:textId="4D3737B4" w:rsidR="00DA60C8" w:rsidRPr="00391F1C" w:rsidRDefault="00DA60C8"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66">
    <w:p w14:paraId="7A55D567" w14:textId="77777777" w:rsidR="00DA60C8" w:rsidRPr="009D7F63" w:rsidRDefault="00DA60C8"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67">
    <w:p w14:paraId="7A55D568" w14:textId="77777777" w:rsidR="00DA60C8" w:rsidRPr="009D7F63" w:rsidRDefault="00DA60C8"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68">
    <w:p w14:paraId="7A55D569" w14:textId="77777777" w:rsidR="00DA60C8" w:rsidRPr="009D7F63" w:rsidRDefault="00DA60C8"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69">
    <w:p w14:paraId="7A55D56A" w14:textId="77777777" w:rsidR="00DA60C8" w:rsidRPr="009D7F63" w:rsidRDefault="00DA60C8"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70">
    <w:p w14:paraId="7A55D56B" w14:textId="77777777" w:rsidR="00DA60C8" w:rsidRPr="009D7F63" w:rsidRDefault="00DA60C8"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71">
    <w:p w14:paraId="7A55D56E" w14:textId="416A13B1" w:rsidR="00DA60C8" w:rsidRPr="009D7F63" w:rsidRDefault="00DA60C8"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72">
    <w:p w14:paraId="7DAB27E8" w14:textId="77777777" w:rsidR="00DA60C8" w:rsidRPr="00405EED" w:rsidRDefault="00DA60C8"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73">
    <w:p w14:paraId="7A55D570" w14:textId="36F68E99" w:rsidR="00DA60C8" w:rsidRPr="009D7F63" w:rsidRDefault="00DA60C8"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74">
    <w:p w14:paraId="7A55D571" w14:textId="77777777" w:rsidR="00DA60C8" w:rsidRPr="009D7F63" w:rsidRDefault="00DA60C8"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75">
    <w:p w14:paraId="7A55D575" w14:textId="2BC95C86" w:rsidR="00DA60C8" w:rsidRPr="009D7F63" w:rsidRDefault="00DA60C8"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76">
    <w:p w14:paraId="7A55D578" w14:textId="77777777" w:rsidR="00DA60C8" w:rsidRPr="009D7F63" w:rsidRDefault="00DA60C8"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77">
    <w:p w14:paraId="4F8F3C8B" w14:textId="77777777" w:rsidR="00DA60C8" w:rsidRPr="009D7F63" w:rsidRDefault="00DA60C8"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8">
    <w:p w14:paraId="451277DD" w14:textId="77777777" w:rsidR="00DA60C8" w:rsidRPr="009D7F63" w:rsidRDefault="00DA60C8"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79">
    <w:p w14:paraId="7A55D579" w14:textId="67088258" w:rsidR="00DA60C8" w:rsidRPr="009D7F63" w:rsidRDefault="00DA60C8"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80">
    <w:p w14:paraId="45573155" w14:textId="14B40576" w:rsidR="00DA60C8" w:rsidRPr="001A7C8D" w:rsidRDefault="00DA60C8">
      <w:pPr>
        <w:pStyle w:val="Textpoznmkypodiarou"/>
        <w:rPr>
          <w:lang w:val="sk-SK"/>
        </w:rPr>
      </w:pPr>
      <w:r>
        <w:rPr>
          <w:rStyle w:val="Odkaznapoznmkupodiarou"/>
        </w:rPr>
        <w:footnoteRef/>
      </w:r>
      <w:r>
        <w:t xml:space="preserve"> V zmysle ustanovenia § 22 ods. 2 zákona o finančnej kontrole</w:t>
      </w:r>
    </w:p>
  </w:footnote>
  <w:footnote w:id="81">
    <w:p w14:paraId="7A55D57A" w14:textId="77777777" w:rsidR="00DA60C8" w:rsidRPr="009D7F63" w:rsidRDefault="00DA60C8"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DA60C8" w:rsidRPr="009D7F63" w:rsidRDefault="00DA60C8">
      <w:pPr>
        <w:pStyle w:val="Textpoznmkypodiarou"/>
        <w:rPr>
          <w:rFonts w:cs="Arial"/>
          <w:szCs w:val="16"/>
          <w:lang w:val="sk-SK"/>
        </w:rPr>
      </w:pPr>
    </w:p>
  </w:footnote>
  <w:footnote w:id="82">
    <w:p w14:paraId="7A55D57D" w14:textId="46D54323" w:rsidR="00DA60C8" w:rsidRPr="009D7F63" w:rsidRDefault="00DA60C8"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83">
    <w:p w14:paraId="7A55D57E" w14:textId="77777777" w:rsidR="00DA60C8" w:rsidRPr="009D7F63" w:rsidRDefault="00DA60C8"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84">
    <w:p w14:paraId="7A55D57F" w14:textId="77777777" w:rsidR="00DA60C8" w:rsidRPr="009D7F63" w:rsidRDefault="00DA60C8"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85">
    <w:p w14:paraId="7A55D580" w14:textId="77777777" w:rsidR="00DA60C8" w:rsidRPr="009D7F63" w:rsidRDefault="00DA60C8"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86">
    <w:p w14:paraId="7A55D581" w14:textId="77777777" w:rsidR="00DA60C8" w:rsidRPr="009D7F63" w:rsidRDefault="00DA60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87">
    <w:p w14:paraId="7A55D582" w14:textId="77777777" w:rsidR="00DA60C8" w:rsidRPr="009D7F63" w:rsidRDefault="00DA60C8"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88">
    <w:p w14:paraId="112A0AD7" w14:textId="77777777" w:rsidR="00DA60C8" w:rsidRDefault="00DA60C8"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14EEA303" w14:textId="77777777" w:rsidR="00DA60C8" w:rsidRPr="0029658C" w:rsidRDefault="00DA60C8"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89">
    <w:p w14:paraId="7A55D583" w14:textId="052EABFD" w:rsidR="00DA60C8" w:rsidRPr="009D7F63" w:rsidRDefault="00DA60C8"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207C5F87" w:rsidR="00DA60C8" w:rsidRPr="009D7F63" w:rsidRDefault="00DA60C8"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7A55D585" w14:textId="6B81D9DC" w:rsidR="00DA60C8" w:rsidRPr="009D7F63" w:rsidRDefault="00DA60C8"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DA60C8" w:rsidRPr="002D4DD9" w:rsidRDefault="00DA60C8"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90">
    <w:p w14:paraId="7A55D587" w14:textId="77777777" w:rsidR="00DA60C8" w:rsidRPr="002D4DD9" w:rsidRDefault="00DA60C8"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91">
    <w:p w14:paraId="7A55D588" w14:textId="4BFF8B46" w:rsidR="00DA60C8" w:rsidRPr="00666AC8" w:rsidRDefault="00DA60C8"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92">
    <w:p w14:paraId="7A55D58A" w14:textId="010C8D03" w:rsidR="00DA60C8" w:rsidRPr="002D4DD9" w:rsidRDefault="00DA60C8"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93">
    <w:p w14:paraId="7A55D58B" w14:textId="36DE3BCF" w:rsidR="00DA60C8" w:rsidRPr="002D4DD9" w:rsidRDefault="00DA60C8"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94">
    <w:p w14:paraId="7A55D58E" w14:textId="5905C154" w:rsidR="00DA60C8" w:rsidRPr="009D7F63" w:rsidRDefault="00DA60C8"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95">
    <w:p w14:paraId="21B88E63" w14:textId="240A9743" w:rsidR="00DA60C8" w:rsidRPr="00DB1B99" w:rsidRDefault="00DA60C8" w:rsidP="00DB1B99">
      <w:pPr>
        <w:pStyle w:val="Textpoznmkypodiarou"/>
        <w:jc w:val="both"/>
        <w:rPr>
          <w:lang w:val="sk-SK"/>
        </w:rPr>
      </w:pPr>
      <w:r>
        <w:rPr>
          <w:rStyle w:val="Odkaznapoznmkupodiarou"/>
        </w:rPr>
        <w:footnoteRef/>
      </w:r>
      <w:r>
        <w:t xml:space="preserve"> </w:t>
      </w:r>
      <w:r w:rsidRPr="00180C06">
        <w:rPr>
          <w:lang w:val="sk-SK"/>
          <w:rPrChange w:id="459" w:author="Miruška Hrabčáková" w:date="2019-02-12T08:22:00Z">
            <w:rPr>
              <w:highlight w:val="yellow"/>
              <w:lang w:val="sk-SK"/>
            </w:rPr>
          </w:rPrChange>
        </w:rPr>
        <w:t xml:space="preserve">Poskytovateľ </w:t>
      </w:r>
      <w:del w:id="460" w:author="Miruška Hrabčáková" w:date="2019-02-11T15:52:00Z">
        <w:r w:rsidRPr="00180C06" w:rsidDel="00256785">
          <w:rPr>
            <w:lang w:val="sk-SK"/>
            <w:rPrChange w:id="461" w:author="Miruška Hrabčáková" w:date="2019-02-12T08:22:00Z">
              <w:rPr>
                <w:highlight w:val="yellow"/>
                <w:lang w:val="sk-SK"/>
              </w:rPr>
            </w:rPrChange>
          </w:rPr>
          <w:delText xml:space="preserve">na základe žiadosti o predkladanie interných personálnych výdavkov prijímateľa/partnera prostredníctvom sumarizačných hárkov – personálne výdavky (ďalej len „žiadosť o výnimku“) </w:delText>
        </w:r>
      </w:del>
      <w:r w:rsidRPr="00180C06">
        <w:rPr>
          <w:lang w:val="sk-SK"/>
          <w:rPrChange w:id="462" w:author="Miruška Hrabčáková" w:date="2019-02-12T08:22:00Z">
            <w:rPr>
              <w:highlight w:val="yellow"/>
              <w:lang w:val="sk-SK"/>
            </w:rPr>
          </w:rPrChange>
        </w:rPr>
        <w:t>vyhodnotí chybovosť v doteraz predložených žiadostiach o platbu (vyhodnotenie sa vykoná len na nárokovaných interných personálnych výdavkoch v</w:t>
      </w:r>
      <w:ins w:id="463" w:author="Miruška Hrabčáková" w:date="2019-02-11T15:52:00Z">
        <w:r w:rsidRPr="00180C06">
          <w:rPr>
            <w:lang w:val="sk-SK"/>
            <w:rPrChange w:id="464" w:author="Miruška Hrabčáková" w:date="2019-02-12T08:22:00Z">
              <w:rPr>
                <w:highlight w:val="yellow"/>
                <w:lang w:val="sk-SK"/>
              </w:rPr>
            </w:rPrChange>
          </w:rPr>
          <w:t xml:space="preserve"> predchádzajúcich</w:t>
        </w:r>
      </w:ins>
      <w:r w:rsidRPr="00180C06">
        <w:rPr>
          <w:lang w:val="sk-SK"/>
          <w:rPrChange w:id="465" w:author="Miruška Hrabčáková" w:date="2019-02-12T08:22:00Z">
            <w:rPr>
              <w:highlight w:val="yellow"/>
              <w:lang w:val="sk-SK"/>
            </w:rPr>
          </w:rPrChange>
        </w:rPr>
        <w:t> </w:t>
      </w:r>
      <w:ins w:id="466" w:author="Miruška Hrabčáková" w:date="2019-02-11T15:56:00Z">
        <w:r w:rsidRPr="00180C06">
          <w:rPr>
            <w:lang w:val="sk-SK"/>
            <w:rPrChange w:id="467" w:author="Miruška Hrabčáková" w:date="2019-02-12T08:22:00Z">
              <w:rPr>
                <w:highlight w:val="yellow"/>
                <w:lang w:val="sk-SK"/>
              </w:rPr>
            </w:rPrChange>
          </w:rPr>
          <w:t xml:space="preserve">uhradených </w:t>
        </w:r>
      </w:ins>
      <w:r w:rsidRPr="00180C06">
        <w:rPr>
          <w:lang w:val="sk-SK"/>
          <w:rPrChange w:id="468" w:author="Miruška Hrabčáková" w:date="2019-02-12T08:22:00Z">
            <w:rPr>
              <w:highlight w:val="yellow"/>
              <w:lang w:val="sk-SK"/>
            </w:rPr>
          </w:rPrChange>
        </w:rPr>
        <w:t>dvoch žiadostiach o</w:t>
      </w:r>
      <w:del w:id="469" w:author="Miruška Hrabčáková" w:date="2019-02-11T15:52:00Z">
        <w:r w:rsidRPr="00180C06" w:rsidDel="00256785">
          <w:rPr>
            <w:lang w:val="sk-SK"/>
            <w:rPrChange w:id="470" w:author="Miruška Hrabčáková" w:date="2019-02-12T08:22:00Z">
              <w:rPr>
                <w:highlight w:val="yellow"/>
                <w:lang w:val="sk-SK"/>
              </w:rPr>
            </w:rPrChange>
          </w:rPr>
          <w:delText xml:space="preserve"> </w:delText>
        </w:r>
      </w:del>
      <w:ins w:id="471" w:author="Miruška Hrabčáková" w:date="2019-02-11T15:52:00Z">
        <w:r w:rsidRPr="00180C06">
          <w:rPr>
            <w:lang w:val="sk-SK"/>
            <w:rPrChange w:id="472" w:author="Miruška Hrabčáková" w:date="2019-02-12T08:22:00Z">
              <w:rPr>
                <w:highlight w:val="yellow"/>
                <w:lang w:val="sk-SK"/>
              </w:rPr>
            </w:rPrChange>
          </w:rPr>
          <w:t> </w:t>
        </w:r>
      </w:ins>
      <w:r w:rsidRPr="00180C06">
        <w:rPr>
          <w:lang w:val="sk-SK"/>
          <w:rPrChange w:id="473" w:author="Miruška Hrabčáková" w:date="2019-02-12T08:22:00Z">
            <w:rPr>
              <w:highlight w:val="yellow"/>
              <w:lang w:val="sk-SK"/>
            </w:rPr>
          </w:rPrChange>
        </w:rPr>
        <w:t>platbu</w:t>
      </w:r>
      <w:ins w:id="474" w:author="Miruška Hrabčáková" w:date="2019-02-11T15:52:00Z">
        <w:r w:rsidRPr="00180C06">
          <w:rPr>
            <w:lang w:val="sk-SK"/>
            <w:rPrChange w:id="475" w:author="Miruška Hrabčáková" w:date="2019-02-12T08:22:00Z">
              <w:rPr>
                <w:highlight w:val="yellow"/>
                <w:lang w:val="sk-SK"/>
              </w:rPr>
            </w:rPrChange>
          </w:rPr>
          <w:t xml:space="preserve"> ku dňu vyhodnotenia</w:t>
        </w:r>
      </w:ins>
      <w:ins w:id="476" w:author="Miruška Hrabčáková" w:date="2019-02-11T15:55:00Z">
        <w:r w:rsidRPr="00180C06">
          <w:rPr>
            <w:lang w:val="sk-SK"/>
            <w:rPrChange w:id="477" w:author="Miruška Hrabčáková" w:date="2019-02-12T08:22:00Z">
              <w:rPr>
                <w:highlight w:val="yellow"/>
                <w:lang w:val="sk-SK"/>
              </w:rPr>
            </w:rPrChange>
          </w:rPr>
          <w:t xml:space="preserve"> chybovosti</w:t>
        </w:r>
      </w:ins>
      <w:r w:rsidRPr="00180C06">
        <w:rPr>
          <w:lang w:val="sk-SK"/>
          <w:rPrChange w:id="478" w:author="Miruška Hrabčáková" w:date="2019-02-12T08:22:00Z">
            <w:rPr>
              <w:highlight w:val="yellow"/>
              <w:lang w:val="sk-SK"/>
            </w:rPr>
          </w:rPrChange>
        </w:rPr>
        <w:t xml:space="preserve">). Chybovosť nárokovaných interných personálnych výdavkoch v žiadostiach o platbu nesmie presiahnuť 2% z ich hodnoty. </w:t>
      </w:r>
      <w:del w:id="479" w:author="Miruška Hrabčáková" w:date="2019-02-11T15:53:00Z">
        <w:r w:rsidRPr="00180C06" w:rsidDel="00256785">
          <w:rPr>
            <w:lang w:val="sk-SK"/>
            <w:rPrChange w:id="480" w:author="Miruška Hrabčáková" w:date="2019-02-12T08:22:00Z">
              <w:rPr>
                <w:highlight w:val="yellow"/>
                <w:lang w:val="sk-SK"/>
              </w:rPr>
            </w:rPrChange>
          </w:rPr>
          <w:delText xml:space="preserve">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w:delText>
        </w:r>
      </w:del>
      <w:r w:rsidRPr="00180C06">
        <w:rPr>
          <w:lang w:val="sk-SK"/>
          <w:rPrChange w:id="481" w:author="Miruška Hrabčáková" w:date="2019-02-12T08:22:00Z">
            <w:rPr>
              <w:highlight w:val="yellow"/>
              <w:lang w:val="sk-SK"/>
            </w:rPr>
          </w:rPrChange>
        </w:rPr>
        <w:t>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96">
    <w:p w14:paraId="346F9881" w14:textId="38882892" w:rsidR="00DA60C8" w:rsidRPr="002D4DD9" w:rsidRDefault="00DA60C8"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97">
    <w:p w14:paraId="18F68BE6" w14:textId="77777777" w:rsidR="00DA60C8" w:rsidRPr="009D7F63" w:rsidRDefault="00DA60C8"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98">
    <w:p w14:paraId="7B8CA6F4" w14:textId="057B66FF" w:rsidR="00DA60C8" w:rsidRPr="00DD30A9" w:rsidRDefault="00DA60C8" w:rsidP="00DD30A9">
      <w:pPr>
        <w:pStyle w:val="Textpoznmkypodiarou"/>
        <w:jc w:val="both"/>
        <w:rPr>
          <w:lang w:val="sk-SK"/>
        </w:rPr>
      </w:pPr>
      <w:r>
        <w:rPr>
          <w:rStyle w:val="Odkaznapoznmkupodiarou"/>
        </w:rPr>
        <w:footnoteRef/>
      </w:r>
      <w:r>
        <w:t xml:space="preserve"> </w:t>
      </w:r>
      <w:r>
        <w:rPr>
          <w:lang w:val="sk-SK"/>
        </w:rPr>
        <w: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FKnM chybovosť presahujúcu 2% z hodnoty vzorky nárokovaných výdavkov za náhrady mzdy a platu v žiadosti o platbu, poskytovateľ môže rozhodnúť o opätovnej povinnosti predkladať kompletnú podpornú dokumentáciu k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p>
  </w:footnote>
  <w:footnote w:id="99">
    <w:p w14:paraId="245656D0" w14:textId="34CF1211" w:rsidR="00DA60C8" w:rsidRPr="009D7F63" w:rsidRDefault="00DA60C8"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00">
    <w:p w14:paraId="1BAE06D9" w14:textId="3DB56B7A" w:rsidR="00DA60C8" w:rsidRPr="008D4874" w:rsidRDefault="00DA60C8">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1">
    <w:p w14:paraId="06A0F700" w14:textId="0A8847BF" w:rsidR="00DA60C8" w:rsidRPr="00A9227A" w:rsidRDefault="00DA60C8"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2">
    <w:p w14:paraId="7A55D594" w14:textId="7255982C" w:rsidR="00DA60C8" w:rsidRPr="009D7F63" w:rsidRDefault="00DA60C8"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03">
    <w:p w14:paraId="7A55D597" w14:textId="7291098D" w:rsidR="00DA60C8" w:rsidRPr="009D7F63" w:rsidRDefault="00DA60C8"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04">
    <w:p w14:paraId="7A55D598" w14:textId="1F811B32" w:rsidR="00DA60C8" w:rsidRPr="009D7F63" w:rsidRDefault="00DA60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05">
    <w:p w14:paraId="7A55D599" w14:textId="36FD13E6" w:rsidR="00DA60C8" w:rsidRPr="009D7F63" w:rsidRDefault="00DA60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106">
    <w:p w14:paraId="155B50B0" w14:textId="6BA108FC" w:rsidR="00DA60C8" w:rsidRPr="001D76D4" w:rsidRDefault="00DA60C8">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07">
    <w:p w14:paraId="2376272C" w14:textId="0C61265A" w:rsidR="00DA60C8" w:rsidRDefault="000F4C77" w:rsidP="009D7F63">
      <w:pPr>
        <w:pStyle w:val="Textpoznmkypodiarou"/>
        <w:rPr>
          <w:rFonts w:cs="Arial"/>
          <w:szCs w:val="16"/>
          <w:lang w:val="sk-SK"/>
        </w:rPr>
      </w:pPr>
      <w:hyperlink r:id="rId2" w:history="1">
        <w:r w:rsidR="00DA60C8" w:rsidRPr="00D11568">
          <w:rPr>
            <w:rStyle w:val="Hypertextovprepojenie"/>
            <w:rFonts w:cs="Arial"/>
            <w:sz w:val="16"/>
            <w:szCs w:val="16"/>
            <w:lang w:val="sk-SK"/>
          </w:rPr>
          <w:t>http://www.uvo.gov.sk/legislativametodika-dohlad/metodicke-usmernenia/vseobecne-metodicke-usmernenia-zakon-c-252006-z-z--4bc.html</w:t>
        </w:r>
      </w:hyperlink>
      <w:r w:rsidR="00DA60C8" w:rsidRPr="00D11568">
        <w:rPr>
          <w:rFonts w:cs="Arial"/>
          <w:szCs w:val="16"/>
          <w:lang w:val="sk-SK"/>
        </w:rPr>
        <w:t xml:space="preserve">  a http://www.uvo.gov.sk/legislativametodika-dohlad/metodicke-usmernenia/vseobecne-metodicke-usmernenia-zakon-c-3432015-z-z--51e.html</w:t>
      </w:r>
      <w:r w:rsidR="00DA60C8" w:rsidRPr="00D11568" w:rsidDel="00D11568">
        <w:rPr>
          <w:rFonts w:cs="Arial"/>
          <w:szCs w:val="16"/>
          <w:lang w:val="sk-SK"/>
        </w:rPr>
        <w:t xml:space="preserve"> </w:t>
      </w:r>
      <w:r w:rsidR="00DA60C8" w:rsidRPr="00552EAD">
        <w:rPr>
          <w:rStyle w:val="Odkaznapoznmkupodiarou"/>
          <w:rFonts w:cs="Arial"/>
          <w:szCs w:val="16"/>
          <w:vertAlign w:val="baseline"/>
        </w:rPr>
        <w:t xml:space="preserve"> </w:t>
      </w:r>
      <w:r w:rsidR="00DA60C8" w:rsidRPr="009D7F63">
        <w:rPr>
          <w:rStyle w:val="Odkaznapoznmkupodiarou"/>
          <w:rFonts w:cs="Arial"/>
          <w:szCs w:val="16"/>
        </w:rPr>
        <w:footnoteRef/>
      </w:r>
    </w:p>
    <w:p w14:paraId="7A55D59A" w14:textId="542F27CA" w:rsidR="00DA60C8" w:rsidRPr="009D7F63" w:rsidRDefault="00DA60C8" w:rsidP="009D7F63">
      <w:pPr>
        <w:pStyle w:val="Textpoznmkypodiarou"/>
        <w:rPr>
          <w:rFonts w:cs="Arial"/>
          <w:szCs w:val="16"/>
          <w:lang w:val="sk-SK"/>
        </w:rPr>
      </w:pPr>
    </w:p>
  </w:footnote>
  <w:footnote w:id="108">
    <w:p w14:paraId="7A55D59B" w14:textId="77777777" w:rsidR="00DA60C8" w:rsidRPr="009D7F63" w:rsidRDefault="00DA60C8"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DA60C8" w:rsidRPr="009D7F63" w:rsidRDefault="00DA60C8"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DA60C8" w:rsidRPr="009D7F63" w:rsidRDefault="00DA60C8" w:rsidP="009D7F63">
      <w:pPr>
        <w:pStyle w:val="Textpoznmkypodiarou"/>
        <w:rPr>
          <w:rFonts w:cs="Arial"/>
          <w:szCs w:val="16"/>
        </w:rPr>
      </w:pPr>
    </w:p>
  </w:footnote>
  <w:footnote w:id="109">
    <w:p w14:paraId="7758003D" w14:textId="22D7C67A" w:rsidR="00DA60C8" w:rsidRPr="00E70656" w:rsidRDefault="00DA60C8">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3"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10">
    <w:p w14:paraId="7A55D59E" w14:textId="77777777" w:rsidR="00DA60C8" w:rsidRPr="009D7F63" w:rsidRDefault="00DA60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11">
    <w:p w14:paraId="7A55D59F" w14:textId="77777777" w:rsidR="00DA60C8" w:rsidRPr="009D7F63" w:rsidRDefault="00DA60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12">
    <w:p w14:paraId="6D173C29" w14:textId="17D0C2A7" w:rsidR="00DA60C8" w:rsidRPr="00963E0D" w:rsidRDefault="00DA60C8">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13">
    <w:p w14:paraId="17304A12" w14:textId="40A4FD60" w:rsidR="00DA60C8" w:rsidRPr="00963E0D" w:rsidRDefault="00DA60C8">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14">
    <w:p w14:paraId="169A4593" w14:textId="3DC46A8E" w:rsidR="00DA60C8" w:rsidRPr="00963E0D" w:rsidRDefault="00DA60C8">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4" w:history="1">
        <w:r w:rsidRPr="00404A2A">
          <w:rPr>
            <w:rStyle w:val="Hypertextovprepojenie"/>
            <w:sz w:val="16"/>
            <w:lang w:val="sk-SK"/>
          </w:rPr>
          <w:t>http://uvo.gov.sk/verejny-obstaravatel-obstaravatel/vseobecne-informacie/zoznam-kompletnej-dokumentacie-vo-vo-386.html</w:t>
        </w:r>
      </w:hyperlink>
    </w:p>
  </w:footnote>
  <w:footnote w:id="115">
    <w:p w14:paraId="33731AE4" w14:textId="77777777" w:rsidR="00DA60C8" w:rsidRDefault="00DA60C8" w:rsidP="00A15E8E">
      <w:pPr>
        <w:pStyle w:val="Textpoznmkypodiarou"/>
        <w:jc w:val="both"/>
      </w:pPr>
      <w:r>
        <w:rPr>
          <w:rStyle w:val="Odkaznapoznmkupodiarou"/>
        </w:rPr>
        <w:footnoteRef/>
      </w:r>
      <w:r>
        <w:t xml:space="preserve"> MP CKO č. 18 k overovaniu hospodárnosti výdavkov</w:t>
      </w:r>
    </w:p>
  </w:footnote>
  <w:footnote w:id="116">
    <w:p w14:paraId="2A432946" w14:textId="35C29B09" w:rsidR="00DA60C8" w:rsidRPr="001325C0" w:rsidRDefault="00DA60C8">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17">
    <w:p w14:paraId="19A2FB50" w14:textId="3C8C6416" w:rsidR="00DA60C8" w:rsidRPr="001325C0" w:rsidRDefault="00DA60C8">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18">
    <w:p w14:paraId="6CF6D88E" w14:textId="77777777" w:rsidR="00DA60C8" w:rsidRPr="001325C0" w:rsidRDefault="00DA60C8"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DA60C8" w:rsidRPr="001325C0" w:rsidRDefault="00DA60C8">
      <w:pPr>
        <w:pStyle w:val="Textpoznmkypodiarou"/>
        <w:rPr>
          <w:lang w:val="sk-SK"/>
        </w:rPr>
      </w:pPr>
    </w:p>
  </w:footnote>
  <w:footnote w:id="119">
    <w:p w14:paraId="60152099" w14:textId="6522BB22" w:rsidR="00DA60C8" w:rsidRPr="00DF0865" w:rsidRDefault="00DA60C8">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20">
    <w:p w14:paraId="7A55D5A3" w14:textId="77777777" w:rsidR="00DA60C8" w:rsidRPr="009D7F63" w:rsidRDefault="00DA60C8"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DA60C8" w:rsidRDefault="00DA60C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DA60C8" w:rsidRDefault="00DA60C8">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DA60C8" w:rsidRDefault="00DA60C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2A4E36"/>
    <w:multiLevelType w:val="hybridMultilevel"/>
    <w:tmpl w:val="5DD2A8C4"/>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5">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0">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2">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28">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0">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1">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5">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2D8F1423"/>
    <w:multiLevelType w:val="hybridMultilevel"/>
    <w:tmpl w:val="77EE665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0">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2">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3">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8">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1">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468E705C"/>
    <w:multiLevelType w:val="hybridMultilevel"/>
    <w:tmpl w:val="13D8BEA6"/>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7">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8">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9">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2">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3">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4">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8">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3">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90">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3">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5">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1">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6">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9">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12">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16">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0">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24">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0"/>
  </w:num>
  <w:num w:numId="2">
    <w:abstractNumId w:val="24"/>
  </w:num>
  <w:num w:numId="3">
    <w:abstractNumId w:val="97"/>
  </w:num>
  <w:num w:numId="4">
    <w:abstractNumId w:val="19"/>
  </w:num>
  <w:num w:numId="5">
    <w:abstractNumId w:val="42"/>
  </w:num>
  <w:num w:numId="6">
    <w:abstractNumId w:val="125"/>
  </w:num>
  <w:num w:numId="7">
    <w:abstractNumId w:val="124"/>
  </w:num>
  <w:num w:numId="8">
    <w:abstractNumId w:val="85"/>
  </w:num>
  <w:num w:numId="9">
    <w:abstractNumId w:val="104"/>
  </w:num>
  <w:num w:numId="10">
    <w:abstractNumId w:val="53"/>
  </w:num>
  <w:num w:numId="11">
    <w:abstractNumId w:val="82"/>
  </w:num>
  <w:num w:numId="12">
    <w:abstractNumId w:val="113"/>
  </w:num>
  <w:num w:numId="13">
    <w:abstractNumId w:val="1"/>
  </w:num>
  <w:num w:numId="14">
    <w:abstractNumId w:val="29"/>
  </w:num>
  <w:num w:numId="15">
    <w:abstractNumId w:val="63"/>
  </w:num>
  <w:num w:numId="16">
    <w:abstractNumId w:val="8"/>
  </w:num>
  <w:num w:numId="17">
    <w:abstractNumId w:val="9"/>
  </w:num>
  <w:num w:numId="18">
    <w:abstractNumId w:val="59"/>
  </w:num>
  <w:num w:numId="19">
    <w:abstractNumId w:val="88"/>
  </w:num>
  <w:num w:numId="20">
    <w:abstractNumId w:val="26"/>
  </w:num>
  <w:num w:numId="21">
    <w:abstractNumId w:val="61"/>
  </w:num>
  <w:num w:numId="22">
    <w:abstractNumId w:val="74"/>
  </w:num>
  <w:num w:numId="23">
    <w:abstractNumId w:val="98"/>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8"/>
  </w:num>
  <w:num w:numId="28">
    <w:abstractNumId w:val="77"/>
  </w:num>
  <w:num w:numId="29">
    <w:abstractNumId w:val="105"/>
  </w:num>
  <w:num w:numId="30">
    <w:abstractNumId w:val="83"/>
  </w:num>
  <w:num w:numId="31">
    <w:abstractNumId w:val="120"/>
  </w:num>
  <w:num w:numId="32">
    <w:abstractNumId w:val="101"/>
  </w:num>
  <w:num w:numId="33">
    <w:abstractNumId w:val="109"/>
  </w:num>
  <w:num w:numId="34">
    <w:abstractNumId w:val="115"/>
  </w:num>
  <w:num w:numId="35">
    <w:abstractNumId w:val="41"/>
  </w:num>
  <w:num w:numId="36">
    <w:abstractNumId w:val="52"/>
  </w:num>
  <w:num w:numId="37">
    <w:abstractNumId w:val="49"/>
  </w:num>
  <w:num w:numId="38">
    <w:abstractNumId w:val="57"/>
  </w:num>
  <w:num w:numId="39">
    <w:abstractNumId w:val="72"/>
  </w:num>
  <w:num w:numId="40">
    <w:abstractNumId w:val="119"/>
  </w:num>
  <w:num w:numId="41">
    <w:abstractNumId w:val="2"/>
  </w:num>
  <w:num w:numId="42">
    <w:abstractNumId w:val="55"/>
  </w:num>
  <w:num w:numId="43">
    <w:abstractNumId w:val="5"/>
  </w:num>
  <w:num w:numId="44">
    <w:abstractNumId w:val="36"/>
  </w:num>
  <w:num w:numId="45">
    <w:abstractNumId w:val="94"/>
  </w:num>
  <w:num w:numId="46">
    <w:abstractNumId w:val="103"/>
  </w:num>
  <w:num w:numId="47">
    <w:abstractNumId w:val="54"/>
  </w:num>
  <w:num w:numId="48">
    <w:abstractNumId w:val="114"/>
  </w:num>
  <w:num w:numId="49">
    <w:abstractNumId w:val="35"/>
  </w:num>
  <w:num w:numId="50">
    <w:abstractNumId w:val="20"/>
  </w:num>
  <w:num w:numId="51">
    <w:abstractNumId w:val="11"/>
  </w:num>
  <w:num w:numId="52">
    <w:abstractNumId w:val="39"/>
  </w:num>
  <w:num w:numId="53">
    <w:abstractNumId w:val="25"/>
  </w:num>
  <w:num w:numId="54">
    <w:abstractNumId w:val="17"/>
  </w:num>
  <w:num w:numId="55">
    <w:abstractNumId w:val="81"/>
  </w:num>
  <w:num w:numId="56">
    <w:abstractNumId w:val="56"/>
  </w:num>
  <w:num w:numId="57">
    <w:abstractNumId w:val="43"/>
  </w:num>
  <w:num w:numId="58">
    <w:abstractNumId w:val="91"/>
  </w:num>
  <w:num w:numId="59">
    <w:abstractNumId w:val="99"/>
  </w:num>
  <w:num w:numId="60">
    <w:abstractNumId w:val="69"/>
  </w:num>
  <w:num w:numId="61">
    <w:abstractNumId w:val="6"/>
  </w:num>
  <w:num w:numId="62">
    <w:abstractNumId w:val="34"/>
  </w:num>
  <w:num w:numId="63">
    <w:abstractNumId w:val="40"/>
  </w:num>
  <w:num w:numId="64">
    <w:abstractNumId w:val="16"/>
  </w:num>
  <w:num w:numId="65">
    <w:abstractNumId w:val="80"/>
  </w:num>
  <w:num w:numId="66">
    <w:abstractNumId w:val="18"/>
  </w:num>
  <w:num w:numId="67">
    <w:abstractNumId w:val="117"/>
  </w:num>
  <w:num w:numId="68">
    <w:abstractNumId w:val="62"/>
  </w:num>
  <w:num w:numId="69">
    <w:abstractNumId w:val="32"/>
  </w:num>
  <w:num w:numId="70">
    <w:abstractNumId w:val="110"/>
  </w:num>
  <w:num w:numId="71">
    <w:abstractNumId w:val="15"/>
  </w:num>
  <w:num w:numId="72">
    <w:abstractNumId w:val="122"/>
  </w:num>
  <w:num w:numId="73">
    <w:abstractNumId w:val="21"/>
  </w:num>
  <w:num w:numId="74">
    <w:abstractNumId w:val="121"/>
  </w:num>
  <w:num w:numId="75">
    <w:abstractNumId w:val="44"/>
  </w:num>
  <w:num w:numId="76">
    <w:abstractNumId w:val="126"/>
  </w:num>
  <w:num w:numId="77">
    <w:abstractNumId w:val="45"/>
  </w:num>
  <w:num w:numId="78">
    <w:abstractNumId w:val="30"/>
  </w:num>
  <w:num w:numId="79">
    <w:abstractNumId w:val="107"/>
  </w:num>
  <w:num w:numId="80">
    <w:abstractNumId w:val="67"/>
  </w:num>
  <w:num w:numId="81">
    <w:abstractNumId w:val="12"/>
  </w:num>
  <w:num w:numId="82">
    <w:abstractNumId w:val="33"/>
  </w:num>
  <w:num w:numId="83">
    <w:abstractNumId w:val="23"/>
  </w:num>
  <w:num w:numId="84">
    <w:abstractNumId w:val="84"/>
  </w:num>
  <w:num w:numId="85">
    <w:abstractNumId w:val="64"/>
  </w:num>
  <w:num w:numId="86">
    <w:abstractNumId w:val="38"/>
  </w:num>
  <w:num w:numId="87">
    <w:abstractNumId w:val="3"/>
  </w:num>
  <w:num w:numId="88">
    <w:abstractNumId w:val="118"/>
  </w:num>
  <w:num w:numId="89">
    <w:abstractNumId w:val="14"/>
  </w:num>
  <w:num w:numId="90">
    <w:abstractNumId w:val="51"/>
  </w:num>
  <w:num w:numId="91">
    <w:abstractNumId w:val="95"/>
  </w:num>
  <w:num w:numId="92">
    <w:abstractNumId w:val="90"/>
  </w:num>
  <w:num w:numId="93">
    <w:abstractNumId w:val="46"/>
  </w:num>
  <w:num w:numId="94">
    <w:abstractNumId w:val="73"/>
  </w:num>
  <w:num w:numId="95">
    <w:abstractNumId w:val="4"/>
  </w:num>
  <w:num w:numId="96">
    <w:abstractNumId w:val="76"/>
  </w:num>
  <w:num w:numId="97">
    <w:abstractNumId w:val="108"/>
  </w:num>
  <w:num w:numId="98">
    <w:abstractNumId w:val="96"/>
  </w:num>
  <w:num w:numId="99">
    <w:abstractNumId w:val="13"/>
  </w:num>
  <w:num w:numId="100">
    <w:abstractNumId w:val="70"/>
  </w:num>
  <w:num w:numId="101">
    <w:abstractNumId w:val="123"/>
  </w:num>
  <w:num w:numId="102">
    <w:abstractNumId w:val="68"/>
  </w:num>
  <w:num w:numId="103">
    <w:abstractNumId w:val="71"/>
  </w:num>
  <w:num w:numId="104">
    <w:abstractNumId w:val="31"/>
  </w:num>
  <w:num w:numId="105">
    <w:abstractNumId w:val="93"/>
  </w:num>
  <w:num w:numId="106">
    <w:abstractNumId w:val="112"/>
  </w:num>
  <w:num w:numId="107">
    <w:abstractNumId w:val="65"/>
  </w:num>
  <w:num w:numId="108">
    <w:abstractNumId w:val="27"/>
  </w:num>
  <w:num w:numId="109">
    <w:abstractNumId w:val="127"/>
  </w:num>
  <w:num w:numId="110">
    <w:abstractNumId w:val="79"/>
  </w:num>
  <w:num w:numId="111">
    <w:abstractNumId w:val="75"/>
  </w:num>
  <w:num w:numId="112">
    <w:abstractNumId w:val="106"/>
  </w:num>
  <w:num w:numId="113">
    <w:abstractNumId w:val="48"/>
  </w:num>
  <w:num w:numId="114">
    <w:abstractNumId w:val="66"/>
  </w:num>
  <w:num w:numId="115">
    <w:abstractNumId w:val="10"/>
  </w:num>
  <w:num w:numId="116">
    <w:abstractNumId w:val="7"/>
  </w:num>
  <w:num w:numId="117">
    <w:abstractNumId w:val="100"/>
  </w:num>
  <w:num w:numId="118">
    <w:abstractNumId w:val="89"/>
  </w:num>
  <w:num w:numId="119">
    <w:abstractNumId w:val="116"/>
  </w:num>
  <w:num w:numId="120">
    <w:abstractNumId w:val="102"/>
  </w:num>
  <w:num w:numId="121">
    <w:abstractNumId w:val="58"/>
  </w:num>
  <w:num w:numId="122">
    <w:abstractNumId w:val="47"/>
  </w:num>
  <w:num w:numId="123">
    <w:abstractNumId w:val="128"/>
  </w:num>
  <w:num w:numId="124">
    <w:abstractNumId w:val="37"/>
  </w:num>
  <w:num w:numId="125">
    <w:abstractNumId w:val="87"/>
  </w:num>
  <w:num w:numId="126">
    <w:abstractNumId w:val="28"/>
  </w:num>
  <w:num w:numId="127">
    <w:abstractNumId w:val="50"/>
  </w:num>
  <w:num w:numId="128">
    <w:abstractNumId w:val="86"/>
  </w:num>
  <w:numIdMacAtCleanup w:val="1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06A5"/>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18E"/>
    <w:rsid w:val="000223B8"/>
    <w:rsid w:val="0002295C"/>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4FA"/>
    <w:rsid w:val="00030C0A"/>
    <w:rsid w:val="00030C5B"/>
    <w:rsid w:val="000310F7"/>
    <w:rsid w:val="00031457"/>
    <w:rsid w:val="000314F5"/>
    <w:rsid w:val="00032219"/>
    <w:rsid w:val="00032417"/>
    <w:rsid w:val="00032465"/>
    <w:rsid w:val="00033016"/>
    <w:rsid w:val="00033319"/>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8B0"/>
    <w:rsid w:val="00050F84"/>
    <w:rsid w:val="000512FF"/>
    <w:rsid w:val="00051598"/>
    <w:rsid w:val="00051A82"/>
    <w:rsid w:val="00052155"/>
    <w:rsid w:val="000524BE"/>
    <w:rsid w:val="000527E6"/>
    <w:rsid w:val="00052951"/>
    <w:rsid w:val="000531DD"/>
    <w:rsid w:val="000534D6"/>
    <w:rsid w:val="000538A0"/>
    <w:rsid w:val="00054333"/>
    <w:rsid w:val="000543D6"/>
    <w:rsid w:val="00055486"/>
    <w:rsid w:val="00055BC3"/>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12C"/>
    <w:rsid w:val="000643D3"/>
    <w:rsid w:val="00064638"/>
    <w:rsid w:val="000647EC"/>
    <w:rsid w:val="00064894"/>
    <w:rsid w:val="00064DDF"/>
    <w:rsid w:val="000653DA"/>
    <w:rsid w:val="00065B6C"/>
    <w:rsid w:val="00065C76"/>
    <w:rsid w:val="0006646D"/>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2DE5"/>
    <w:rsid w:val="00073209"/>
    <w:rsid w:val="000733AD"/>
    <w:rsid w:val="00073471"/>
    <w:rsid w:val="000735FD"/>
    <w:rsid w:val="00073791"/>
    <w:rsid w:val="00073908"/>
    <w:rsid w:val="000740DE"/>
    <w:rsid w:val="000743C8"/>
    <w:rsid w:val="00074543"/>
    <w:rsid w:val="0007494C"/>
    <w:rsid w:val="00074D2F"/>
    <w:rsid w:val="00074E7D"/>
    <w:rsid w:val="000751E9"/>
    <w:rsid w:val="000754B9"/>
    <w:rsid w:val="0007555C"/>
    <w:rsid w:val="00075C1E"/>
    <w:rsid w:val="0007626F"/>
    <w:rsid w:val="000765C3"/>
    <w:rsid w:val="00076EC0"/>
    <w:rsid w:val="000777A9"/>
    <w:rsid w:val="00077FB0"/>
    <w:rsid w:val="0008051F"/>
    <w:rsid w:val="00080933"/>
    <w:rsid w:val="00080E75"/>
    <w:rsid w:val="00081220"/>
    <w:rsid w:val="000814A8"/>
    <w:rsid w:val="000818F8"/>
    <w:rsid w:val="00081B61"/>
    <w:rsid w:val="00081D9F"/>
    <w:rsid w:val="00081FC1"/>
    <w:rsid w:val="000822CA"/>
    <w:rsid w:val="000824D7"/>
    <w:rsid w:val="00082BA9"/>
    <w:rsid w:val="00082DF1"/>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3E1C"/>
    <w:rsid w:val="000B4396"/>
    <w:rsid w:val="000B4445"/>
    <w:rsid w:val="000B448F"/>
    <w:rsid w:val="000B47CC"/>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6CD4"/>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4C77"/>
    <w:rsid w:val="000F5174"/>
    <w:rsid w:val="000F5700"/>
    <w:rsid w:val="000F5FC0"/>
    <w:rsid w:val="000F620B"/>
    <w:rsid w:val="000F684D"/>
    <w:rsid w:val="000F6D86"/>
    <w:rsid w:val="000F70CD"/>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69A"/>
    <w:rsid w:val="001107FE"/>
    <w:rsid w:val="00110B85"/>
    <w:rsid w:val="00111724"/>
    <w:rsid w:val="00112CCE"/>
    <w:rsid w:val="00112D38"/>
    <w:rsid w:val="001144FB"/>
    <w:rsid w:val="00114CB3"/>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0EA8"/>
    <w:rsid w:val="0014162C"/>
    <w:rsid w:val="00141705"/>
    <w:rsid w:val="00141B0E"/>
    <w:rsid w:val="001420EC"/>
    <w:rsid w:val="0014261F"/>
    <w:rsid w:val="00142948"/>
    <w:rsid w:val="001429B2"/>
    <w:rsid w:val="001429D0"/>
    <w:rsid w:val="001430EB"/>
    <w:rsid w:val="00143AD7"/>
    <w:rsid w:val="001440E5"/>
    <w:rsid w:val="00144248"/>
    <w:rsid w:val="0014439F"/>
    <w:rsid w:val="00144C4E"/>
    <w:rsid w:val="0014525C"/>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6343"/>
    <w:rsid w:val="0017656A"/>
    <w:rsid w:val="001765D5"/>
    <w:rsid w:val="00176D7E"/>
    <w:rsid w:val="0017789F"/>
    <w:rsid w:val="00177B63"/>
    <w:rsid w:val="00180AAE"/>
    <w:rsid w:val="00180C06"/>
    <w:rsid w:val="00181671"/>
    <w:rsid w:val="0018179C"/>
    <w:rsid w:val="001818D2"/>
    <w:rsid w:val="00182536"/>
    <w:rsid w:val="00182989"/>
    <w:rsid w:val="00182C05"/>
    <w:rsid w:val="00182CBF"/>
    <w:rsid w:val="0018303A"/>
    <w:rsid w:val="001837F9"/>
    <w:rsid w:val="00184031"/>
    <w:rsid w:val="0018478B"/>
    <w:rsid w:val="00184791"/>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11C"/>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954"/>
    <w:rsid w:val="001C1B30"/>
    <w:rsid w:val="001C1F0B"/>
    <w:rsid w:val="001C21D3"/>
    <w:rsid w:val="001C28BD"/>
    <w:rsid w:val="001C2EF4"/>
    <w:rsid w:val="001C3332"/>
    <w:rsid w:val="001C3382"/>
    <w:rsid w:val="001C3BB0"/>
    <w:rsid w:val="001C3C2F"/>
    <w:rsid w:val="001C44CA"/>
    <w:rsid w:val="001C44F5"/>
    <w:rsid w:val="001C46CF"/>
    <w:rsid w:val="001C47DE"/>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70"/>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3684"/>
    <w:rsid w:val="00215466"/>
    <w:rsid w:val="00215CFC"/>
    <w:rsid w:val="00215D0B"/>
    <w:rsid w:val="00216302"/>
    <w:rsid w:val="002164B9"/>
    <w:rsid w:val="00216A38"/>
    <w:rsid w:val="00216A51"/>
    <w:rsid w:val="00216EBA"/>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AC1"/>
    <w:rsid w:val="00252BE0"/>
    <w:rsid w:val="00252D59"/>
    <w:rsid w:val="002531E0"/>
    <w:rsid w:val="00253675"/>
    <w:rsid w:val="002539E1"/>
    <w:rsid w:val="00253BF6"/>
    <w:rsid w:val="00253DEB"/>
    <w:rsid w:val="002548F4"/>
    <w:rsid w:val="0025493F"/>
    <w:rsid w:val="00254B54"/>
    <w:rsid w:val="002550C1"/>
    <w:rsid w:val="002557C9"/>
    <w:rsid w:val="00255D9C"/>
    <w:rsid w:val="002560F9"/>
    <w:rsid w:val="00256785"/>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484"/>
    <w:rsid w:val="00267952"/>
    <w:rsid w:val="00267EF8"/>
    <w:rsid w:val="002703A8"/>
    <w:rsid w:val="002706D6"/>
    <w:rsid w:val="00270716"/>
    <w:rsid w:val="00270992"/>
    <w:rsid w:val="002709D2"/>
    <w:rsid w:val="00270C89"/>
    <w:rsid w:val="00270DC5"/>
    <w:rsid w:val="002710A1"/>
    <w:rsid w:val="002721C8"/>
    <w:rsid w:val="00272DDD"/>
    <w:rsid w:val="00272EE5"/>
    <w:rsid w:val="00273108"/>
    <w:rsid w:val="00273E39"/>
    <w:rsid w:val="00273E7B"/>
    <w:rsid w:val="0027405B"/>
    <w:rsid w:val="002746F7"/>
    <w:rsid w:val="00274E01"/>
    <w:rsid w:val="00274E05"/>
    <w:rsid w:val="00274ECC"/>
    <w:rsid w:val="002754D1"/>
    <w:rsid w:val="00275D14"/>
    <w:rsid w:val="00275E00"/>
    <w:rsid w:val="00276090"/>
    <w:rsid w:val="002763AB"/>
    <w:rsid w:val="002763BD"/>
    <w:rsid w:val="002771FC"/>
    <w:rsid w:val="00277213"/>
    <w:rsid w:val="00277273"/>
    <w:rsid w:val="002779D9"/>
    <w:rsid w:val="00277B9E"/>
    <w:rsid w:val="00277C68"/>
    <w:rsid w:val="00280722"/>
    <w:rsid w:val="00280A28"/>
    <w:rsid w:val="00280BB0"/>
    <w:rsid w:val="00280C33"/>
    <w:rsid w:val="00281143"/>
    <w:rsid w:val="002811F2"/>
    <w:rsid w:val="00281B3D"/>
    <w:rsid w:val="00281B8F"/>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3F7C"/>
    <w:rsid w:val="002E410E"/>
    <w:rsid w:val="002E4316"/>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342"/>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1A14"/>
    <w:rsid w:val="00301D4D"/>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415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B3"/>
    <w:rsid w:val="00344FDD"/>
    <w:rsid w:val="0034546E"/>
    <w:rsid w:val="003457B8"/>
    <w:rsid w:val="003458F7"/>
    <w:rsid w:val="00345EA5"/>
    <w:rsid w:val="00345EF7"/>
    <w:rsid w:val="0034629E"/>
    <w:rsid w:val="00346752"/>
    <w:rsid w:val="00346985"/>
    <w:rsid w:val="00346DA0"/>
    <w:rsid w:val="0034702F"/>
    <w:rsid w:val="00347136"/>
    <w:rsid w:val="00347194"/>
    <w:rsid w:val="00347239"/>
    <w:rsid w:val="003472BD"/>
    <w:rsid w:val="00347388"/>
    <w:rsid w:val="00347407"/>
    <w:rsid w:val="00347C45"/>
    <w:rsid w:val="00350973"/>
    <w:rsid w:val="00350A79"/>
    <w:rsid w:val="00350D93"/>
    <w:rsid w:val="00350DAC"/>
    <w:rsid w:val="003512CD"/>
    <w:rsid w:val="0035150F"/>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7E0"/>
    <w:rsid w:val="00357851"/>
    <w:rsid w:val="0035794D"/>
    <w:rsid w:val="0036009D"/>
    <w:rsid w:val="003601E6"/>
    <w:rsid w:val="00360204"/>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1F0"/>
    <w:rsid w:val="003672C3"/>
    <w:rsid w:val="00367544"/>
    <w:rsid w:val="00367928"/>
    <w:rsid w:val="00367E6F"/>
    <w:rsid w:val="00367EF8"/>
    <w:rsid w:val="00367F27"/>
    <w:rsid w:val="00370739"/>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1D2F"/>
    <w:rsid w:val="0038216F"/>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1D1"/>
    <w:rsid w:val="003B791E"/>
    <w:rsid w:val="003B7AD8"/>
    <w:rsid w:val="003B7CBB"/>
    <w:rsid w:val="003B7EE7"/>
    <w:rsid w:val="003C0922"/>
    <w:rsid w:val="003C0A8F"/>
    <w:rsid w:val="003C0B55"/>
    <w:rsid w:val="003C0EFA"/>
    <w:rsid w:val="003C16A5"/>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88A"/>
    <w:rsid w:val="003C6AFC"/>
    <w:rsid w:val="003C6E8B"/>
    <w:rsid w:val="003C7C88"/>
    <w:rsid w:val="003C7F6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866"/>
    <w:rsid w:val="003E4BC1"/>
    <w:rsid w:val="003E4CCB"/>
    <w:rsid w:val="003E554F"/>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90B"/>
    <w:rsid w:val="003F548D"/>
    <w:rsid w:val="003F54AC"/>
    <w:rsid w:val="003F5736"/>
    <w:rsid w:val="003F601C"/>
    <w:rsid w:val="003F626E"/>
    <w:rsid w:val="003F672D"/>
    <w:rsid w:val="003F6A6C"/>
    <w:rsid w:val="003F76F4"/>
    <w:rsid w:val="003F77E4"/>
    <w:rsid w:val="004016F0"/>
    <w:rsid w:val="00401899"/>
    <w:rsid w:val="00402129"/>
    <w:rsid w:val="0040246A"/>
    <w:rsid w:val="004025BA"/>
    <w:rsid w:val="00402DEA"/>
    <w:rsid w:val="0040309B"/>
    <w:rsid w:val="004036F6"/>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707C"/>
    <w:rsid w:val="004173D0"/>
    <w:rsid w:val="004178CD"/>
    <w:rsid w:val="0041791C"/>
    <w:rsid w:val="00417B5B"/>
    <w:rsid w:val="00417B99"/>
    <w:rsid w:val="004206D2"/>
    <w:rsid w:val="00420F96"/>
    <w:rsid w:val="0042148A"/>
    <w:rsid w:val="00421D77"/>
    <w:rsid w:val="00421DB4"/>
    <w:rsid w:val="004221C7"/>
    <w:rsid w:val="004228E6"/>
    <w:rsid w:val="004229DA"/>
    <w:rsid w:val="00422ECD"/>
    <w:rsid w:val="00422F8C"/>
    <w:rsid w:val="004235B0"/>
    <w:rsid w:val="0042368D"/>
    <w:rsid w:val="00424082"/>
    <w:rsid w:val="0042442A"/>
    <w:rsid w:val="00424EF7"/>
    <w:rsid w:val="004257D7"/>
    <w:rsid w:val="00425CD2"/>
    <w:rsid w:val="0042644A"/>
    <w:rsid w:val="004267D9"/>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5EB"/>
    <w:rsid w:val="00436CEA"/>
    <w:rsid w:val="00436D66"/>
    <w:rsid w:val="0043783A"/>
    <w:rsid w:val="0044060D"/>
    <w:rsid w:val="00440F9B"/>
    <w:rsid w:val="0044155C"/>
    <w:rsid w:val="00441561"/>
    <w:rsid w:val="00441746"/>
    <w:rsid w:val="004418D0"/>
    <w:rsid w:val="00442073"/>
    <w:rsid w:val="00442403"/>
    <w:rsid w:val="00442478"/>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3006"/>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44"/>
    <w:rsid w:val="00463533"/>
    <w:rsid w:val="0046377D"/>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19E"/>
    <w:rsid w:val="00474527"/>
    <w:rsid w:val="004745AF"/>
    <w:rsid w:val="004747D4"/>
    <w:rsid w:val="00474893"/>
    <w:rsid w:val="00474A8C"/>
    <w:rsid w:val="004751E9"/>
    <w:rsid w:val="00475892"/>
    <w:rsid w:val="00475E48"/>
    <w:rsid w:val="00475F3C"/>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97EA6"/>
    <w:rsid w:val="004A049A"/>
    <w:rsid w:val="004A1434"/>
    <w:rsid w:val="004A1494"/>
    <w:rsid w:val="004A1D06"/>
    <w:rsid w:val="004A1F79"/>
    <w:rsid w:val="004A2007"/>
    <w:rsid w:val="004A2034"/>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8EE"/>
    <w:rsid w:val="004B4384"/>
    <w:rsid w:val="004B4FFD"/>
    <w:rsid w:val="004B53E6"/>
    <w:rsid w:val="004B6129"/>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57E"/>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3922"/>
    <w:rsid w:val="004F5296"/>
    <w:rsid w:val="004F6344"/>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4718"/>
    <w:rsid w:val="00504A4F"/>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222"/>
    <w:rsid w:val="00521CFB"/>
    <w:rsid w:val="0052260B"/>
    <w:rsid w:val="005229BB"/>
    <w:rsid w:val="00522BEC"/>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8CA"/>
    <w:rsid w:val="00554970"/>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54CC"/>
    <w:rsid w:val="005964CA"/>
    <w:rsid w:val="00596582"/>
    <w:rsid w:val="00596796"/>
    <w:rsid w:val="00597199"/>
    <w:rsid w:val="00597284"/>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1BFD"/>
    <w:rsid w:val="005D2C35"/>
    <w:rsid w:val="005D314F"/>
    <w:rsid w:val="005D3D44"/>
    <w:rsid w:val="005D4B2D"/>
    <w:rsid w:val="005D4EE3"/>
    <w:rsid w:val="005D51D9"/>
    <w:rsid w:val="005D5451"/>
    <w:rsid w:val="005D55BD"/>
    <w:rsid w:val="005D6000"/>
    <w:rsid w:val="005D604F"/>
    <w:rsid w:val="005D670E"/>
    <w:rsid w:val="005D70A1"/>
    <w:rsid w:val="005D7B9B"/>
    <w:rsid w:val="005E02F1"/>
    <w:rsid w:val="005E051A"/>
    <w:rsid w:val="005E0D17"/>
    <w:rsid w:val="005E1B57"/>
    <w:rsid w:val="005E215D"/>
    <w:rsid w:val="005E3330"/>
    <w:rsid w:val="005E37DE"/>
    <w:rsid w:val="005E3DBE"/>
    <w:rsid w:val="005E421D"/>
    <w:rsid w:val="005E44E8"/>
    <w:rsid w:val="005E4740"/>
    <w:rsid w:val="005E5BF8"/>
    <w:rsid w:val="005E5E18"/>
    <w:rsid w:val="005E6061"/>
    <w:rsid w:val="005E6319"/>
    <w:rsid w:val="005E643E"/>
    <w:rsid w:val="005E6851"/>
    <w:rsid w:val="005E6C97"/>
    <w:rsid w:val="005E6F58"/>
    <w:rsid w:val="005E7D55"/>
    <w:rsid w:val="005F0693"/>
    <w:rsid w:val="005F10F8"/>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2A9"/>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919"/>
    <w:rsid w:val="00625C2A"/>
    <w:rsid w:val="006260B1"/>
    <w:rsid w:val="00626463"/>
    <w:rsid w:val="006266E4"/>
    <w:rsid w:val="0062736D"/>
    <w:rsid w:val="006273A6"/>
    <w:rsid w:val="00627B35"/>
    <w:rsid w:val="00627C7E"/>
    <w:rsid w:val="00627F92"/>
    <w:rsid w:val="00630662"/>
    <w:rsid w:val="00630EE9"/>
    <w:rsid w:val="00631B15"/>
    <w:rsid w:val="00631C47"/>
    <w:rsid w:val="00631EA1"/>
    <w:rsid w:val="0063226E"/>
    <w:rsid w:val="006325AF"/>
    <w:rsid w:val="006327CF"/>
    <w:rsid w:val="006327E6"/>
    <w:rsid w:val="006328F5"/>
    <w:rsid w:val="006329AE"/>
    <w:rsid w:val="006329C7"/>
    <w:rsid w:val="00633266"/>
    <w:rsid w:val="00633B83"/>
    <w:rsid w:val="00633DAC"/>
    <w:rsid w:val="00634987"/>
    <w:rsid w:val="00634E49"/>
    <w:rsid w:val="006357A9"/>
    <w:rsid w:val="00635B64"/>
    <w:rsid w:val="00635D33"/>
    <w:rsid w:val="006368D7"/>
    <w:rsid w:val="0063694E"/>
    <w:rsid w:val="00636BED"/>
    <w:rsid w:val="00636C0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0"/>
    <w:rsid w:val="00644FA4"/>
    <w:rsid w:val="006451E8"/>
    <w:rsid w:val="006457E8"/>
    <w:rsid w:val="00645BD2"/>
    <w:rsid w:val="00646FF6"/>
    <w:rsid w:val="0064768F"/>
    <w:rsid w:val="00647715"/>
    <w:rsid w:val="0064775B"/>
    <w:rsid w:val="00650DB6"/>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57C95"/>
    <w:rsid w:val="006600BF"/>
    <w:rsid w:val="00660B38"/>
    <w:rsid w:val="00660F15"/>
    <w:rsid w:val="006620EF"/>
    <w:rsid w:val="006621C0"/>
    <w:rsid w:val="006623B0"/>
    <w:rsid w:val="00662488"/>
    <w:rsid w:val="00662B41"/>
    <w:rsid w:val="00662CF6"/>
    <w:rsid w:val="006636F0"/>
    <w:rsid w:val="006639B8"/>
    <w:rsid w:val="00664561"/>
    <w:rsid w:val="00664641"/>
    <w:rsid w:val="0066562F"/>
    <w:rsid w:val="00665FF9"/>
    <w:rsid w:val="00666AC8"/>
    <w:rsid w:val="00667313"/>
    <w:rsid w:val="006678DA"/>
    <w:rsid w:val="00667A53"/>
    <w:rsid w:val="00667C12"/>
    <w:rsid w:val="00670284"/>
    <w:rsid w:val="006705A5"/>
    <w:rsid w:val="0067095A"/>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571"/>
    <w:rsid w:val="0067648B"/>
    <w:rsid w:val="006765DB"/>
    <w:rsid w:val="00676BCF"/>
    <w:rsid w:val="00676BDC"/>
    <w:rsid w:val="00676C50"/>
    <w:rsid w:val="00676D26"/>
    <w:rsid w:val="00676E31"/>
    <w:rsid w:val="00676F77"/>
    <w:rsid w:val="006770B3"/>
    <w:rsid w:val="0067737B"/>
    <w:rsid w:val="00677384"/>
    <w:rsid w:val="00677767"/>
    <w:rsid w:val="0068003C"/>
    <w:rsid w:val="00680A98"/>
    <w:rsid w:val="00680C8B"/>
    <w:rsid w:val="00680D0B"/>
    <w:rsid w:val="00680E39"/>
    <w:rsid w:val="00681189"/>
    <w:rsid w:val="006814BB"/>
    <w:rsid w:val="0068166A"/>
    <w:rsid w:val="00681BA3"/>
    <w:rsid w:val="006828A4"/>
    <w:rsid w:val="00682B40"/>
    <w:rsid w:val="00682DBF"/>
    <w:rsid w:val="006839FC"/>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9A5"/>
    <w:rsid w:val="0069413B"/>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2DA0"/>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076"/>
    <w:rsid w:val="006B19E4"/>
    <w:rsid w:val="006B1F58"/>
    <w:rsid w:val="006B227E"/>
    <w:rsid w:val="006B280D"/>
    <w:rsid w:val="006B2821"/>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64A2"/>
    <w:rsid w:val="006E6C06"/>
    <w:rsid w:val="006E7454"/>
    <w:rsid w:val="006E753F"/>
    <w:rsid w:val="006E76EE"/>
    <w:rsid w:val="006E7A2C"/>
    <w:rsid w:val="006E7AFE"/>
    <w:rsid w:val="006E7C56"/>
    <w:rsid w:val="006F0C86"/>
    <w:rsid w:val="006F0E7A"/>
    <w:rsid w:val="006F0EBE"/>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EFC"/>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6F4B"/>
    <w:rsid w:val="00717328"/>
    <w:rsid w:val="00720C57"/>
    <w:rsid w:val="00720E90"/>
    <w:rsid w:val="00721741"/>
    <w:rsid w:val="0072184C"/>
    <w:rsid w:val="007218B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90B"/>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F0D"/>
    <w:rsid w:val="00754599"/>
    <w:rsid w:val="0075469C"/>
    <w:rsid w:val="00754903"/>
    <w:rsid w:val="00754C9C"/>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EAD"/>
    <w:rsid w:val="00761F07"/>
    <w:rsid w:val="00762353"/>
    <w:rsid w:val="00762C5E"/>
    <w:rsid w:val="00762DB4"/>
    <w:rsid w:val="0076410A"/>
    <w:rsid w:val="007641A6"/>
    <w:rsid w:val="00764B78"/>
    <w:rsid w:val="00764B9A"/>
    <w:rsid w:val="00765B0C"/>
    <w:rsid w:val="00765BFD"/>
    <w:rsid w:val="00765CB1"/>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62E"/>
    <w:rsid w:val="00774EA9"/>
    <w:rsid w:val="00775636"/>
    <w:rsid w:val="00775CFE"/>
    <w:rsid w:val="007763FE"/>
    <w:rsid w:val="007765C4"/>
    <w:rsid w:val="00776697"/>
    <w:rsid w:val="00776A8A"/>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4AB1"/>
    <w:rsid w:val="00784B57"/>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630"/>
    <w:rsid w:val="00797CA5"/>
    <w:rsid w:val="007A0459"/>
    <w:rsid w:val="007A0798"/>
    <w:rsid w:val="007A0A13"/>
    <w:rsid w:val="007A11D1"/>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0B36"/>
    <w:rsid w:val="007B14F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017"/>
    <w:rsid w:val="007E12F6"/>
    <w:rsid w:val="007E1486"/>
    <w:rsid w:val="007E1CD7"/>
    <w:rsid w:val="007E1EA9"/>
    <w:rsid w:val="007E216F"/>
    <w:rsid w:val="007E243E"/>
    <w:rsid w:val="007E247B"/>
    <w:rsid w:val="007E2E5E"/>
    <w:rsid w:val="007E3782"/>
    <w:rsid w:val="007E37BB"/>
    <w:rsid w:val="007E3869"/>
    <w:rsid w:val="007E3D4F"/>
    <w:rsid w:val="007E436B"/>
    <w:rsid w:val="007E444D"/>
    <w:rsid w:val="007E5D8D"/>
    <w:rsid w:val="007E614B"/>
    <w:rsid w:val="007E6877"/>
    <w:rsid w:val="007E728A"/>
    <w:rsid w:val="007E742B"/>
    <w:rsid w:val="007E7D6C"/>
    <w:rsid w:val="007F00D1"/>
    <w:rsid w:val="007F01C4"/>
    <w:rsid w:val="007F059F"/>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4537"/>
    <w:rsid w:val="008350B5"/>
    <w:rsid w:val="0083514B"/>
    <w:rsid w:val="00836462"/>
    <w:rsid w:val="00836835"/>
    <w:rsid w:val="008368CE"/>
    <w:rsid w:val="00836B04"/>
    <w:rsid w:val="00837135"/>
    <w:rsid w:val="0083730A"/>
    <w:rsid w:val="008379A9"/>
    <w:rsid w:val="00837FA0"/>
    <w:rsid w:val="008400AB"/>
    <w:rsid w:val="008404E8"/>
    <w:rsid w:val="0084082D"/>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6ECE"/>
    <w:rsid w:val="00847181"/>
    <w:rsid w:val="00847CA7"/>
    <w:rsid w:val="00847D0D"/>
    <w:rsid w:val="00847D5C"/>
    <w:rsid w:val="008502C7"/>
    <w:rsid w:val="008503A8"/>
    <w:rsid w:val="00850EDD"/>
    <w:rsid w:val="00850FA2"/>
    <w:rsid w:val="008510AB"/>
    <w:rsid w:val="00851E5C"/>
    <w:rsid w:val="00851ECB"/>
    <w:rsid w:val="00852446"/>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775"/>
    <w:rsid w:val="008609DD"/>
    <w:rsid w:val="00860B07"/>
    <w:rsid w:val="00861061"/>
    <w:rsid w:val="008610B4"/>
    <w:rsid w:val="008611DB"/>
    <w:rsid w:val="0086126D"/>
    <w:rsid w:val="0086172D"/>
    <w:rsid w:val="00861C4B"/>
    <w:rsid w:val="00861D37"/>
    <w:rsid w:val="00861D55"/>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B4C"/>
    <w:rsid w:val="00867D1D"/>
    <w:rsid w:val="00867FF7"/>
    <w:rsid w:val="0087003B"/>
    <w:rsid w:val="00870BE4"/>
    <w:rsid w:val="00871245"/>
    <w:rsid w:val="00871F71"/>
    <w:rsid w:val="00872271"/>
    <w:rsid w:val="008724A1"/>
    <w:rsid w:val="00872B41"/>
    <w:rsid w:val="00872BB8"/>
    <w:rsid w:val="0087345A"/>
    <w:rsid w:val="00873BD1"/>
    <w:rsid w:val="0087432D"/>
    <w:rsid w:val="00874529"/>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891"/>
    <w:rsid w:val="00882DE8"/>
    <w:rsid w:val="008831F4"/>
    <w:rsid w:val="008832B5"/>
    <w:rsid w:val="0088392D"/>
    <w:rsid w:val="00883C93"/>
    <w:rsid w:val="00883FA6"/>
    <w:rsid w:val="00884F3E"/>
    <w:rsid w:val="00885064"/>
    <w:rsid w:val="00886D5D"/>
    <w:rsid w:val="008870BC"/>
    <w:rsid w:val="008872A6"/>
    <w:rsid w:val="008879F8"/>
    <w:rsid w:val="0089027E"/>
    <w:rsid w:val="008905FD"/>
    <w:rsid w:val="00890AFF"/>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7AD"/>
    <w:rsid w:val="00895CB0"/>
    <w:rsid w:val="00895EFD"/>
    <w:rsid w:val="00896742"/>
    <w:rsid w:val="00896953"/>
    <w:rsid w:val="008A047E"/>
    <w:rsid w:val="008A09EC"/>
    <w:rsid w:val="008A0B25"/>
    <w:rsid w:val="008A0C3A"/>
    <w:rsid w:val="008A0CE1"/>
    <w:rsid w:val="008A1A13"/>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78"/>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30C3"/>
    <w:rsid w:val="009234C3"/>
    <w:rsid w:val="00923BC1"/>
    <w:rsid w:val="00924461"/>
    <w:rsid w:val="00924489"/>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4766"/>
    <w:rsid w:val="00934910"/>
    <w:rsid w:val="00935030"/>
    <w:rsid w:val="009351C6"/>
    <w:rsid w:val="0093522F"/>
    <w:rsid w:val="009356CC"/>
    <w:rsid w:val="0093573A"/>
    <w:rsid w:val="00935A00"/>
    <w:rsid w:val="00935DC2"/>
    <w:rsid w:val="00936036"/>
    <w:rsid w:val="0093607A"/>
    <w:rsid w:val="00936089"/>
    <w:rsid w:val="00936ABD"/>
    <w:rsid w:val="00936C83"/>
    <w:rsid w:val="00937019"/>
    <w:rsid w:val="0093709E"/>
    <w:rsid w:val="0093742B"/>
    <w:rsid w:val="0094008C"/>
    <w:rsid w:val="00940198"/>
    <w:rsid w:val="0094026B"/>
    <w:rsid w:val="009415FF"/>
    <w:rsid w:val="009417B0"/>
    <w:rsid w:val="00941920"/>
    <w:rsid w:val="00941A40"/>
    <w:rsid w:val="00941E7F"/>
    <w:rsid w:val="00941FC3"/>
    <w:rsid w:val="00942318"/>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1EB"/>
    <w:rsid w:val="00954ACE"/>
    <w:rsid w:val="00954BE3"/>
    <w:rsid w:val="00954EA9"/>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5FF2"/>
    <w:rsid w:val="00966154"/>
    <w:rsid w:val="0096663C"/>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73"/>
    <w:rsid w:val="009969EC"/>
    <w:rsid w:val="009974B4"/>
    <w:rsid w:val="00997944"/>
    <w:rsid w:val="00997DF4"/>
    <w:rsid w:val="009A0528"/>
    <w:rsid w:val="009A0658"/>
    <w:rsid w:val="009A16CA"/>
    <w:rsid w:val="009A1EBF"/>
    <w:rsid w:val="009A1F8B"/>
    <w:rsid w:val="009A2054"/>
    <w:rsid w:val="009A27FA"/>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A3C"/>
    <w:rsid w:val="009B5B97"/>
    <w:rsid w:val="009B626C"/>
    <w:rsid w:val="009B679C"/>
    <w:rsid w:val="009B6D66"/>
    <w:rsid w:val="009B73A0"/>
    <w:rsid w:val="009B73F5"/>
    <w:rsid w:val="009C0263"/>
    <w:rsid w:val="009C0886"/>
    <w:rsid w:val="009C0939"/>
    <w:rsid w:val="009C098D"/>
    <w:rsid w:val="009C1147"/>
    <w:rsid w:val="009C14E2"/>
    <w:rsid w:val="009C17FB"/>
    <w:rsid w:val="009C2947"/>
    <w:rsid w:val="009C340B"/>
    <w:rsid w:val="009C3914"/>
    <w:rsid w:val="009C3F6C"/>
    <w:rsid w:val="009C414E"/>
    <w:rsid w:val="009C4906"/>
    <w:rsid w:val="009C4C06"/>
    <w:rsid w:val="009C4DB8"/>
    <w:rsid w:val="009C52B1"/>
    <w:rsid w:val="009C5EFE"/>
    <w:rsid w:val="009C63C2"/>
    <w:rsid w:val="009C68E2"/>
    <w:rsid w:val="009C6CD6"/>
    <w:rsid w:val="009C6E13"/>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429"/>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0AF"/>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8CC"/>
    <w:rsid w:val="00A23913"/>
    <w:rsid w:val="00A23E6D"/>
    <w:rsid w:val="00A240B9"/>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8CD"/>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3A30"/>
    <w:rsid w:val="00A44425"/>
    <w:rsid w:val="00A44436"/>
    <w:rsid w:val="00A44714"/>
    <w:rsid w:val="00A449E3"/>
    <w:rsid w:val="00A44A5D"/>
    <w:rsid w:val="00A44C26"/>
    <w:rsid w:val="00A461FC"/>
    <w:rsid w:val="00A4628B"/>
    <w:rsid w:val="00A46637"/>
    <w:rsid w:val="00A46FFA"/>
    <w:rsid w:val="00A47F6A"/>
    <w:rsid w:val="00A5020F"/>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416"/>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4CCC"/>
    <w:rsid w:val="00A65A71"/>
    <w:rsid w:val="00A65C6E"/>
    <w:rsid w:val="00A65C8E"/>
    <w:rsid w:val="00A66361"/>
    <w:rsid w:val="00A667D8"/>
    <w:rsid w:val="00A66A99"/>
    <w:rsid w:val="00A672C4"/>
    <w:rsid w:val="00A672FF"/>
    <w:rsid w:val="00A674D1"/>
    <w:rsid w:val="00A675F0"/>
    <w:rsid w:val="00A67788"/>
    <w:rsid w:val="00A67B8D"/>
    <w:rsid w:val="00A70535"/>
    <w:rsid w:val="00A711F4"/>
    <w:rsid w:val="00A713E6"/>
    <w:rsid w:val="00A71B73"/>
    <w:rsid w:val="00A72E43"/>
    <w:rsid w:val="00A7336C"/>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80C"/>
    <w:rsid w:val="00A95A3E"/>
    <w:rsid w:val="00A95B11"/>
    <w:rsid w:val="00A96516"/>
    <w:rsid w:val="00A9656E"/>
    <w:rsid w:val="00A9661F"/>
    <w:rsid w:val="00A9671A"/>
    <w:rsid w:val="00A9697E"/>
    <w:rsid w:val="00A96997"/>
    <w:rsid w:val="00A96BE9"/>
    <w:rsid w:val="00A96D1C"/>
    <w:rsid w:val="00A97651"/>
    <w:rsid w:val="00AA01F0"/>
    <w:rsid w:val="00AA0568"/>
    <w:rsid w:val="00AA0981"/>
    <w:rsid w:val="00AA1060"/>
    <w:rsid w:val="00AA1ADC"/>
    <w:rsid w:val="00AA1C85"/>
    <w:rsid w:val="00AA2316"/>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34A"/>
    <w:rsid w:val="00AD27E9"/>
    <w:rsid w:val="00AD2AB4"/>
    <w:rsid w:val="00AD2E3F"/>
    <w:rsid w:val="00AD3AB8"/>
    <w:rsid w:val="00AD3B83"/>
    <w:rsid w:val="00AD3E6A"/>
    <w:rsid w:val="00AD3E78"/>
    <w:rsid w:val="00AD41A1"/>
    <w:rsid w:val="00AD53AB"/>
    <w:rsid w:val="00AD5432"/>
    <w:rsid w:val="00AD556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24C5"/>
    <w:rsid w:val="00B02AF6"/>
    <w:rsid w:val="00B02F35"/>
    <w:rsid w:val="00B03535"/>
    <w:rsid w:val="00B037E1"/>
    <w:rsid w:val="00B04438"/>
    <w:rsid w:val="00B044F5"/>
    <w:rsid w:val="00B04BC5"/>
    <w:rsid w:val="00B05451"/>
    <w:rsid w:val="00B05A18"/>
    <w:rsid w:val="00B05D15"/>
    <w:rsid w:val="00B067E1"/>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7A5"/>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5992"/>
    <w:rsid w:val="00B261BA"/>
    <w:rsid w:val="00B26337"/>
    <w:rsid w:val="00B26AB7"/>
    <w:rsid w:val="00B26B5C"/>
    <w:rsid w:val="00B26D11"/>
    <w:rsid w:val="00B26D31"/>
    <w:rsid w:val="00B270D6"/>
    <w:rsid w:val="00B27108"/>
    <w:rsid w:val="00B275B2"/>
    <w:rsid w:val="00B27B38"/>
    <w:rsid w:val="00B30659"/>
    <w:rsid w:val="00B3087A"/>
    <w:rsid w:val="00B3113C"/>
    <w:rsid w:val="00B318C6"/>
    <w:rsid w:val="00B32509"/>
    <w:rsid w:val="00B33312"/>
    <w:rsid w:val="00B33892"/>
    <w:rsid w:val="00B344E8"/>
    <w:rsid w:val="00B34D9C"/>
    <w:rsid w:val="00B351B9"/>
    <w:rsid w:val="00B35408"/>
    <w:rsid w:val="00B3605D"/>
    <w:rsid w:val="00B3675D"/>
    <w:rsid w:val="00B36B06"/>
    <w:rsid w:val="00B3797D"/>
    <w:rsid w:val="00B37F6D"/>
    <w:rsid w:val="00B40210"/>
    <w:rsid w:val="00B4244B"/>
    <w:rsid w:val="00B42C95"/>
    <w:rsid w:val="00B42CEB"/>
    <w:rsid w:val="00B43943"/>
    <w:rsid w:val="00B43CC5"/>
    <w:rsid w:val="00B4406D"/>
    <w:rsid w:val="00B445BA"/>
    <w:rsid w:val="00B446A5"/>
    <w:rsid w:val="00B449FC"/>
    <w:rsid w:val="00B44AFF"/>
    <w:rsid w:val="00B461DD"/>
    <w:rsid w:val="00B475C9"/>
    <w:rsid w:val="00B50230"/>
    <w:rsid w:val="00B50275"/>
    <w:rsid w:val="00B50459"/>
    <w:rsid w:val="00B50E09"/>
    <w:rsid w:val="00B51264"/>
    <w:rsid w:val="00B514D1"/>
    <w:rsid w:val="00B5151E"/>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46F"/>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1C59"/>
    <w:rsid w:val="00B82168"/>
    <w:rsid w:val="00B82292"/>
    <w:rsid w:val="00B8285B"/>
    <w:rsid w:val="00B82961"/>
    <w:rsid w:val="00B83300"/>
    <w:rsid w:val="00B83528"/>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7BF"/>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51C"/>
    <w:rsid w:val="00BD1932"/>
    <w:rsid w:val="00BD1D5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51"/>
    <w:rsid w:val="00C05CC7"/>
    <w:rsid w:val="00C05F55"/>
    <w:rsid w:val="00C05F87"/>
    <w:rsid w:val="00C05FCE"/>
    <w:rsid w:val="00C0630D"/>
    <w:rsid w:val="00C064D9"/>
    <w:rsid w:val="00C0665C"/>
    <w:rsid w:val="00C072E9"/>
    <w:rsid w:val="00C0773C"/>
    <w:rsid w:val="00C07985"/>
    <w:rsid w:val="00C07DDC"/>
    <w:rsid w:val="00C1077C"/>
    <w:rsid w:val="00C10B76"/>
    <w:rsid w:val="00C10F37"/>
    <w:rsid w:val="00C10F92"/>
    <w:rsid w:val="00C113A9"/>
    <w:rsid w:val="00C1294D"/>
    <w:rsid w:val="00C12A2D"/>
    <w:rsid w:val="00C13C2D"/>
    <w:rsid w:val="00C14013"/>
    <w:rsid w:val="00C141AA"/>
    <w:rsid w:val="00C1431C"/>
    <w:rsid w:val="00C14497"/>
    <w:rsid w:val="00C148B0"/>
    <w:rsid w:val="00C14A75"/>
    <w:rsid w:val="00C14C9D"/>
    <w:rsid w:val="00C15591"/>
    <w:rsid w:val="00C15DDE"/>
    <w:rsid w:val="00C1685A"/>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8E0"/>
    <w:rsid w:val="00C2599E"/>
    <w:rsid w:val="00C2640A"/>
    <w:rsid w:val="00C265FA"/>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954"/>
    <w:rsid w:val="00C40AD6"/>
    <w:rsid w:val="00C40D0B"/>
    <w:rsid w:val="00C40EBA"/>
    <w:rsid w:val="00C40ED7"/>
    <w:rsid w:val="00C41654"/>
    <w:rsid w:val="00C41823"/>
    <w:rsid w:val="00C41D1B"/>
    <w:rsid w:val="00C41F25"/>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57DC5"/>
    <w:rsid w:val="00C6030F"/>
    <w:rsid w:val="00C6039F"/>
    <w:rsid w:val="00C6051A"/>
    <w:rsid w:val="00C606E2"/>
    <w:rsid w:val="00C6072B"/>
    <w:rsid w:val="00C60815"/>
    <w:rsid w:val="00C60CFD"/>
    <w:rsid w:val="00C60DD7"/>
    <w:rsid w:val="00C61611"/>
    <w:rsid w:val="00C618D5"/>
    <w:rsid w:val="00C619B2"/>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B27"/>
    <w:rsid w:val="00C90EF8"/>
    <w:rsid w:val="00C90FF6"/>
    <w:rsid w:val="00C91095"/>
    <w:rsid w:val="00C9151E"/>
    <w:rsid w:val="00C9178C"/>
    <w:rsid w:val="00C92A1F"/>
    <w:rsid w:val="00C92BE6"/>
    <w:rsid w:val="00C93115"/>
    <w:rsid w:val="00C9370F"/>
    <w:rsid w:val="00C93888"/>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14B"/>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1EE2"/>
    <w:rsid w:val="00CD2357"/>
    <w:rsid w:val="00CD2BBF"/>
    <w:rsid w:val="00CD2D77"/>
    <w:rsid w:val="00CD3123"/>
    <w:rsid w:val="00CD3981"/>
    <w:rsid w:val="00CD3EC9"/>
    <w:rsid w:val="00CD44BA"/>
    <w:rsid w:val="00CD4DB2"/>
    <w:rsid w:val="00CD57AE"/>
    <w:rsid w:val="00CD5FF0"/>
    <w:rsid w:val="00CD6077"/>
    <w:rsid w:val="00CD6080"/>
    <w:rsid w:val="00CD60A6"/>
    <w:rsid w:val="00CD6240"/>
    <w:rsid w:val="00CD679D"/>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551"/>
    <w:rsid w:val="00D02A81"/>
    <w:rsid w:val="00D03101"/>
    <w:rsid w:val="00D031C6"/>
    <w:rsid w:val="00D03440"/>
    <w:rsid w:val="00D039FB"/>
    <w:rsid w:val="00D03D1C"/>
    <w:rsid w:val="00D03F7F"/>
    <w:rsid w:val="00D040FA"/>
    <w:rsid w:val="00D04337"/>
    <w:rsid w:val="00D04339"/>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BA9"/>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BFA"/>
    <w:rsid w:val="00D32840"/>
    <w:rsid w:val="00D33B3A"/>
    <w:rsid w:val="00D33C86"/>
    <w:rsid w:val="00D33E75"/>
    <w:rsid w:val="00D346E8"/>
    <w:rsid w:val="00D34A39"/>
    <w:rsid w:val="00D35CC4"/>
    <w:rsid w:val="00D361F3"/>
    <w:rsid w:val="00D368AB"/>
    <w:rsid w:val="00D372BF"/>
    <w:rsid w:val="00D373D7"/>
    <w:rsid w:val="00D37971"/>
    <w:rsid w:val="00D37AEA"/>
    <w:rsid w:val="00D40C96"/>
    <w:rsid w:val="00D41171"/>
    <w:rsid w:val="00D417EF"/>
    <w:rsid w:val="00D419AB"/>
    <w:rsid w:val="00D428C8"/>
    <w:rsid w:val="00D42E00"/>
    <w:rsid w:val="00D4322E"/>
    <w:rsid w:val="00D436BE"/>
    <w:rsid w:val="00D4448D"/>
    <w:rsid w:val="00D4467F"/>
    <w:rsid w:val="00D44BD3"/>
    <w:rsid w:val="00D45062"/>
    <w:rsid w:val="00D45295"/>
    <w:rsid w:val="00D45ACF"/>
    <w:rsid w:val="00D45EB6"/>
    <w:rsid w:val="00D46BCD"/>
    <w:rsid w:val="00D472A7"/>
    <w:rsid w:val="00D476F2"/>
    <w:rsid w:val="00D47728"/>
    <w:rsid w:val="00D502D1"/>
    <w:rsid w:val="00D50945"/>
    <w:rsid w:val="00D50A04"/>
    <w:rsid w:val="00D50CD2"/>
    <w:rsid w:val="00D519DF"/>
    <w:rsid w:val="00D51F8C"/>
    <w:rsid w:val="00D52444"/>
    <w:rsid w:val="00D5262D"/>
    <w:rsid w:val="00D527C7"/>
    <w:rsid w:val="00D52837"/>
    <w:rsid w:val="00D52A89"/>
    <w:rsid w:val="00D53B82"/>
    <w:rsid w:val="00D53C88"/>
    <w:rsid w:val="00D53E24"/>
    <w:rsid w:val="00D542DF"/>
    <w:rsid w:val="00D543C8"/>
    <w:rsid w:val="00D54581"/>
    <w:rsid w:val="00D54717"/>
    <w:rsid w:val="00D548A4"/>
    <w:rsid w:val="00D55920"/>
    <w:rsid w:val="00D55D90"/>
    <w:rsid w:val="00D56B79"/>
    <w:rsid w:val="00D57297"/>
    <w:rsid w:val="00D61556"/>
    <w:rsid w:val="00D615B9"/>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2AE"/>
    <w:rsid w:val="00DA3470"/>
    <w:rsid w:val="00DA3A41"/>
    <w:rsid w:val="00DA3DFD"/>
    <w:rsid w:val="00DA5734"/>
    <w:rsid w:val="00DA5757"/>
    <w:rsid w:val="00DA5FD1"/>
    <w:rsid w:val="00DA60C8"/>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6D8"/>
    <w:rsid w:val="00E047AE"/>
    <w:rsid w:val="00E04C93"/>
    <w:rsid w:val="00E059B4"/>
    <w:rsid w:val="00E05D90"/>
    <w:rsid w:val="00E05DFA"/>
    <w:rsid w:val="00E065AC"/>
    <w:rsid w:val="00E0694C"/>
    <w:rsid w:val="00E07746"/>
    <w:rsid w:val="00E0774C"/>
    <w:rsid w:val="00E07F5B"/>
    <w:rsid w:val="00E10202"/>
    <w:rsid w:val="00E1030B"/>
    <w:rsid w:val="00E1054E"/>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3B"/>
    <w:rsid w:val="00E25454"/>
    <w:rsid w:val="00E25E6F"/>
    <w:rsid w:val="00E2665E"/>
    <w:rsid w:val="00E26AA3"/>
    <w:rsid w:val="00E26CCF"/>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540B"/>
    <w:rsid w:val="00E360E2"/>
    <w:rsid w:val="00E369DA"/>
    <w:rsid w:val="00E36D49"/>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526B"/>
    <w:rsid w:val="00E55A2F"/>
    <w:rsid w:val="00E55ACE"/>
    <w:rsid w:val="00E55C38"/>
    <w:rsid w:val="00E56C27"/>
    <w:rsid w:val="00E56E69"/>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6F96"/>
    <w:rsid w:val="00E87279"/>
    <w:rsid w:val="00E8739A"/>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0BD"/>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C6"/>
    <w:rsid w:val="00EA5EA8"/>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4F31"/>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570"/>
    <w:rsid w:val="00EC3F60"/>
    <w:rsid w:val="00EC4569"/>
    <w:rsid w:val="00EC4BDB"/>
    <w:rsid w:val="00EC4C51"/>
    <w:rsid w:val="00EC5388"/>
    <w:rsid w:val="00EC5498"/>
    <w:rsid w:val="00EC593D"/>
    <w:rsid w:val="00EC5C2A"/>
    <w:rsid w:val="00EC5C6C"/>
    <w:rsid w:val="00EC5C98"/>
    <w:rsid w:val="00EC6577"/>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B5C"/>
    <w:rsid w:val="00F12BFB"/>
    <w:rsid w:val="00F1322F"/>
    <w:rsid w:val="00F13278"/>
    <w:rsid w:val="00F13F3C"/>
    <w:rsid w:val="00F13FF9"/>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EF2"/>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A52"/>
    <w:rsid w:val="00F51BE5"/>
    <w:rsid w:val="00F5267E"/>
    <w:rsid w:val="00F538F2"/>
    <w:rsid w:val="00F5410A"/>
    <w:rsid w:val="00F54938"/>
    <w:rsid w:val="00F54DFD"/>
    <w:rsid w:val="00F54F85"/>
    <w:rsid w:val="00F550E2"/>
    <w:rsid w:val="00F55BE1"/>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40A"/>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C85"/>
    <w:rsid w:val="00FC41B7"/>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A49"/>
    <w:rsid w:val="00FD5B36"/>
    <w:rsid w:val="00FD60E9"/>
    <w:rsid w:val="00FD6620"/>
    <w:rsid w:val="00FD74A7"/>
    <w:rsid w:val="00FD7BC6"/>
    <w:rsid w:val="00FD7D7C"/>
    <w:rsid w:val="00FD7E98"/>
    <w:rsid w:val="00FE024C"/>
    <w:rsid w:val="00FE07E4"/>
    <w:rsid w:val="00FE08C9"/>
    <w:rsid w:val="00FE0EAA"/>
    <w:rsid w:val="00FE156B"/>
    <w:rsid w:val="00FE1607"/>
    <w:rsid w:val="00FE228B"/>
    <w:rsid w:val="00FE2536"/>
    <w:rsid w:val="00FE2865"/>
    <w:rsid w:val="00FE343F"/>
    <w:rsid w:val="00FE3D56"/>
    <w:rsid w:val="00FE41F1"/>
    <w:rsid w:val="00FE44B0"/>
    <w:rsid w:val="00FE46AF"/>
    <w:rsid w:val="00FE4FFC"/>
    <w:rsid w:val="00FE5983"/>
    <w:rsid w:val="00FE5B66"/>
    <w:rsid w:val="00FE5FF4"/>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A55CD4D"/>
  <w15:docId w15:val="{541DECE1-47C3-47A0-A9C2-B46F9E7B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mailto:vo.sep@minv.sk" TargetMode="External"/><Relationship Id="rId33" Type="http://schemas.openxmlformats.org/officeDocument/2006/relationships/footer" Target="footer1.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zbierka.sk/sk/predpisy/401-2012-z-z.p-34960.pdf" TargetMode="External"/><Relationship Id="rId29" Type="http://schemas.openxmlformats.org/officeDocument/2006/relationships/hyperlink" Target="mailto:zakazkycko@vlada.gov.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partnerskadohoda.gov.sk/data/files/1305_mp-cko-c-18-verzia-4.zip"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mailto:vo.sep@minv.sk" TargetMode="External"/><Relationship Id="rId27" Type="http://schemas.openxmlformats.org/officeDocument/2006/relationships/hyperlink" Target="mailto:zakazkycko@vlada.gov.sk" TargetMode="External"/><Relationship Id="rId30" Type="http://schemas.openxmlformats.org/officeDocument/2006/relationships/hyperlink" Target="http://www.opevs.eu" TargetMode="External"/><Relationship Id="rId35"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uvo.gov.sk/verejny-obstaravatel-obstaravatel/vseobecne-informacie/zoznam-kompletnej-dokumentacie-vo-vo-386.html" TargetMode="External"/><Relationship Id="rId2" Type="http://schemas.openxmlformats.org/officeDocument/2006/relationships/hyperlink" Target="http://www.uvo.gov.sk/legislativametodika-dohlad/metodicke-usmernenia/vseobecne-metodicke-usmernenia-zakon-c-252006-z-z--4bc.html" TargetMode="External"/><Relationship Id="rId1" Type="http://schemas.openxmlformats.org/officeDocument/2006/relationships/hyperlink" Target="https://ec.europa.eu/europeaid/sites/devco/files/perdiems-2017-03-17_en.pdf"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E29E-3CC5-41AA-8CE7-E35FD2321C20}">
  <ds:schemaRefs>
    <ds:schemaRef ds:uri="http://schemas.microsoft.com/office/2006/documentManagement/types"/>
    <ds:schemaRef ds:uri="http://schemas.openxmlformats.org/package/2006/metadata/core-properties"/>
    <ds:schemaRef ds:uri="http://purl.org/dc/terms/"/>
    <ds:schemaRef ds:uri="http://www.w3.org/XML/1998/namespace"/>
    <ds:schemaRef ds:uri="http://purl.org/dc/dcmitype/"/>
    <ds:schemaRef ds:uri="http://purl.org/dc/elements/1.1/"/>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4.xml><?xml version="1.0" encoding="utf-8"?>
<ds:datastoreItem xmlns:ds="http://schemas.openxmlformats.org/officeDocument/2006/customXml" ds:itemID="{AB63D8FC-BE7B-41A6-BAA8-EBABF3385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167</Pages>
  <Words>76212</Words>
  <Characters>496077</Characters>
  <Application>Microsoft Office Word</Application>
  <DocSecurity>0</DocSecurity>
  <Lines>4133</Lines>
  <Paragraphs>1142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571147</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Miruška Hrabčáková</cp:lastModifiedBy>
  <cp:revision>42</cp:revision>
  <cp:lastPrinted>2019-01-31T09:55:00Z</cp:lastPrinted>
  <dcterms:created xsi:type="dcterms:W3CDTF">2019-01-31T09:55:00Z</dcterms:created>
  <dcterms:modified xsi:type="dcterms:W3CDTF">2019-02-20T07:25:00Z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